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7F263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firstLine="567"/>
        <w:jc w:val="right"/>
        <w:rPr>
          <w:rFonts w:ascii="GHEA Grapalat" w:hAnsi="GHEA Grapalat" w:cs="Sylfaen"/>
          <w:i/>
        </w:rPr>
      </w:pP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roofErr w:type="gramStart"/>
      <w:r w:rsidRPr="009044F1">
        <w:rPr>
          <w:rFonts w:ascii="GHEA Grapalat" w:hAnsi="GHEA Grapalat"/>
          <w:i w:val="0"/>
          <w:sz w:val="24"/>
          <w:szCs w:val="24"/>
        </w:rPr>
        <w:t>от</w:t>
      </w:r>
      <w:proofErr w:type="gramEnd"/>
      <w:r w:rsidRPr="009044F1">
        <w:rPr>
          <w:rFonts w:ascii="GHEA Grapalat" w:hAnsi="GHEA Grapalat"/>
          <w:i w:val="0"/>
          <w:sz w:val="24"/>
          <w:szCs w:val="24"/>
        </w:rPr>
        <w:t xml:space="preserve">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C607C0">
        <w:rPr>
          <w:rFonts w:ascii="Sylfaen" w:hAnsi="Sylfaen"/>
          <w:i w:val="0"/>
          <w:sz w:val="24"/>
          <w:szCs w:val="24"/>
        </w:rPr>
        <w:t>04</w:t>
      </w:r>
      <w:r w:rsidRPr="008B1F5B">
        <w:rPr>
          <w:rFonts w:ascii="Calibri" w:hAnsi="Calibri"/>
          <w:i w:val="0"/>
          <w:sz w:val="24"/>
          <w:szCs w:val="24"/>
        </w:rPr>
        <w:t>"-</w:t>
      </w:r>
      <w:proofErr w:type="gramStart"/>
      <w:r w:rsidRPr="008B1F5B">
        <w:rPr>
          <w:rFonts w:ascii="Calibri" w:hAnsi="Calibri"/>
          <w:i w:val="0"/>
          <w:sz w:val="24"/>
          <w:szCs w:val="24"/>
        </w:rPr>
        <w:t>ого</w:t>
      </w:r>
      <w:proofErr w:type="gramEnd"/>
      <w:r w:rsidRPr="008B1F5B">
        <w:rPr>
          <w:rFonts w:ascii="Calibri" w:hAnsi="Calibri"/>
          <w:i w:val="0"/>
          <w:sz w:val="24"/>
          <w:szCs w:val="24"/>
        </w:rPr>
        <w:t xml:space="preserve"> "</w:t>
      </w:r>
      <w:r w:rsidR="007941A0">
        <w:rPr>
          <w:rFonts w:ascii="GHEA Grapalat" w:hAnsi="GHEA Grapalat"/>
          <w:i w:val="0"/>
          <w:sz w:val="24"/>
          <w:szCs w:val="24"/>
        </w:rPr>
        <w:t>12</w:t>
      </w:r>
      <w:r w:rsidRPr="008B1F5B">
        <w:rPr>
          <w:rFonts w:ascii="Calibri" w:hAnsi="Calibri"/>
          <w:i w:val="0"/>
          <w:sz w:val="24"/>
          <w:szCs w:val="24"/>
        </w:rPr>
        <w:t>"  202</w:t>
      </w:r>
      <w:r w:rsidR="00C607C0">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C607C0">
        <w:rPr>
          <w:rFonts w:ascii="Sylfaen" w:hAnsi="Sylfaen"/>
          <w:i w:val="0"/>
          <w:sz w:val="24"/>
          <w:szCs w:val="24"/>
        </w:rPr>
        <w:t>V2M-GHAPDzB-25/01</w:t>
      </w:r>
    </w:p>
    <w:p w:rsidR="00E12B8D" w:rsidRPr="00501D4F" w:rsidRDefault="00E12B8D" w:rsidP="00E12B8D">
      <w:pPr>
        <w:pStyle w:val="a3"/>
        <w:widowControl w:val="0"/>
        <w:spacing w:after="160" w:line="240" w:lineRule="auto"/>
        <w:rPr>
          <w:rFonts w:ascii="GHEA Grapalat" w:hAnsi="GHEA Grapalat"/>
          <w:i w:val="0"/>
          <w:sz w:val="22"/>
          <w:szCs w:val="22"/>
        </w:rPr>
      </w:pPr>
    </w:p>
    <w:p w:rsidR="00E12B8D" w:rsidRPr="00501D4F" w:rsidRDefault="00E12B8D" w:rsidP="00E12B8D">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sidR="00501D4F">
        <w:rPr>
          <w:rFonts w:ascii="GHEA Grapalat" w:hAnsi="GHEA Grapalat"/>
          <w:i w:val="0"/>
          <w:sz w:val="22"/>
          <w:szCs w:val="22"/>
        </w:rPr>
        <w:t xml:space="preserve"> </w:t>
      </w:r>
      <w:r w:rsidR="007E5C72" w:rsidRPr="0015555B">
        <w:rPr>
          <w:rFonts w:ascii="GHEA Grapalat" w:hAnsi="GHEA Grapalat"/>
          <w:i w:val="0"/>
          <w:sz w:val="24"/>
          <w:szCs w:val="24"/>
        </w:rPr>
        <w:t>«</w:t>
      </w:r>
      <w:r w:rsidR="00C044AA">
        <w:rPr>
          <w:rFonts w:ascii="Sylfaen" w:hAnsi="Sylfaen"/>
          <w:i w:val="0"/>
        </w:rPr>
        <w:t xml:space="preserve">Веду № </w:t>
      </w:r>
      <w:r w:rsidR="00090D93">
        <w:rPr>
          <w:rFonts w:ascii="Sylfaen" w:hAnsi="Sylfaen"/>
          <w:i w:val="0"/>
        </w:rPr>
        <w:t>2</w:t>
      </w:r>
      <w:r w:rsidR="00C044AA" w:rsidRPr="001F1A3A">
        <w:rPr>
          <w:rFonts w:ascii="Sylfaen" w:hAnsi="Sylfaen"/>
          <w:i w:val="0"/>
        </w:rPr>
        <w:t xml:space="preserve"> </w:t>
      </w:r>
      <w:r w:rsidR="007E5C72" w:rsidRPr="0015555B">
        <w:rPr>
          <w:rFonts w:ascii="GHEA Grapalat" w:hAnsi="GHEA Grapalat"/>
          <w:i w:val="0"/>
          <w:sz w:val="24"/>
          <w:szCs w:val="24"/>
        </w:rPr>
        <w:t xml:space="preserve"> детский сад»</w:t>
      </w:r>
      <w:r w:rsidR="007E5C72">
        <w:rPr>
          <w:rFonts w:ascii="GHEA Grapalat" w:hAnsi="GHEA Grapalat"/>
          <w:i w:val="0"/>
          <w:sz w:val="24"/>
          <w:szCs w:val="24"/>
        </w:rPr>
        <w:t xml:space="preserve"> </w:t>
      </w:r>
      <w:r w:rsidR="007E5C72" w:rsidRPr="0015555B">
        <w:rPr>
          <w:rFonts w:ascii="GHEA Grapalat" w:hAnsi="GHEA Grapalat"/>
          <w:i w:val="0"/>
          <w:sz w:val="24"/>
          <w:szCs w:val="24"/>
        </w:rPr>
        <w:t xml:space="preserve"> HOAK, которая находится в Араратской области</w:t>
      </w:r>
      <w:proofErr w:type="gramStart"/>
      <w:r w:rsidR="007E5C72" w:rsidRPr="0015555B">
        <w:rPr>
          <w:rFonts w:ascii="GHEA Grapalat" w:hAnsi="GHEA Grapalat"/>
          <w:i w:val="0"/>
          <w:sz w:val="24"/>
          <w:szCs w:val="24"/>
        </w:rPr>
        <w:t xml:space="preserve">  </w:t>
      </w:r>
      <w:r w:rsidR="00090D93" w:rsidRPr="00560726">
        <w:rPr>
          <w:rFonts w:ascii="Sylfaen" w:hAnsi="Sylfaen"/>
          <w:i w:val="0"/>
        </w:rPr>
        <w:t>В</w:t>
      </w:r>
      <w:proofErr w:type="gramEnd"/>
      <w:r w:rsidR="00090D93" w:rsidRPr="00560726">
        <w:rPr>
          <w:rFonts w:ascii="Sylfaen" w:hAnsi="Sylfaen"/>
          <w:i w:val="0"/>
        </w:rPr>
        <w:t xml:space="preserve">еди </w:t>
      </w:r>
      <w:r w:rsidR="00090D93" w:rsidRPr="00100BCB">
        <w:rPr>
          <w:rFonts w:ascii="Sylfaen" w:hAnsi="Sylfaen"/>
          <w:i w:val="0"/>
        </w:rPr>
        <w:t xml:space="preserve">на </w:t>
      </w:r>
      <w:r w:rsidR="00090D93" w:rsidRPr="00560726">
        <w:rPr>
          <w:rFonts w:ascii="Sylfaen" w:hAnsi="Sylfaen"/>
          <w:i w:val="0"/>
        </w:rPr>
        <w:t>Касьян 26/17</w:t>
      </w:r>
      <w:r w:rsidR="00090D93">
        <w:rPr>
          <w:rFonts w:ascii="Sylfaen" w:hAnsi="Sylfaen"/>
          <w:i w:val="0"/>
        </w:rPr>
        <w:t xml:space="preserve"> </w:t>
      </w:r>
      <w:r w:rsidR="00C044AA" w:rsidRPr="008C34CE">
        <w:rPr>
          <w:rFonts w:ascii="Sylfaen" w:hAnsi="Sylfaen"/>
          <w:i w:val="0"/>
        </w:rPr>
        <w:t xml:space="preserve"> </w:t>
      </w:r>
      <w:r w:rsidRPr="00501D4F">
        <w:rPr>
          <w:rFonts w:ascii="GHEA Grapalat" w:hAnsi="GHEA Grapalat"/>
          <w:i w:val="0"/>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t>Согласно статье 7 Закона Республики Армения "О заку</w:t>
      </w:r>
      <w:r w:rsidRPr="009044F1">
        <w:rPr>
          <w:rFonts w:ascii="GHEA Grapalat" w:hAnsi="GHEA Grapalat"/>
          <w:i w:val="0"/>
          <w:sz w:val="24"/>
          <w:szCs w:val="24"/>
        </w:rPr>
        <w:t xml:space="preserve">пках", любое лицо, независимо от того, является ли оно иностранным физическим лицом, организацией или лицом без гражданства, </w:t>
      </w:r>
      <w:proofErr w:type="gramStart"/>
      <w:r w:rsidRPr="009044F1">
        <w:rPr>
          <w:rFonts w:ascii="GHEA Grapalat" w:hAnsi="GHEA Grapalat"/>
          <w:i w:val="0"/>
          <w:sz w:val="24"/>
          <w:szCs w:val="24"/>
        </w:rPr>
        <w:t>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w:t>
      </w:r>
      <w:proofErr w:type="gramEnd"/>
      <w:r w:rsidRPr="009044F1">
        <w:rPr>
          <w:rFonts w:ascii="GHEA Grapalat" w:hAnsi="GHEA Grapalat"/>
          <w:i w:val="0"/>
          <w:sz w:val="24"/>
          <w:szCs w:val="24"/>
        </w:rPr>
        <w:t xml:space="preserve">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xml:space="preserve">, по </w:t>
      </w:r>
      <w:r w:rsidRPr="003F762C">
        <w:rPr>
          <w:rFonts w:ascii="GHEA Grapalat" w:hAnsi="GHEA Grapalat"/>
          <w:i w:val="0"/>
          <w:sz w:val="24"/>
          <w:szCs w:val="24"/>
        </w:rPr>
        <w:lastRenderedPageBreak/>
        <w:t>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sidR="00501D4F">
        <w:rPr>
          <w:rFonts w:ascii="GHEA Grapalat" w:hAnsi="GHEA Grapalat"/>
          <w:i w:val="0"/>
          <w:sz w:val="24"/>
          <w:szCs w:val="24"/>
        </w:rPr>
        <w:t xml:space="preserve"> </w:t>
      </w:r>
      <w:r w:rsidRPr="002C3F4E">
        <w:rPr>
          <w:rFonts w:ascii="GHEA Grapalat" w:hAnsi="GHEA Grapalat"/>
          <w:i w:val="0"/>
          <w:sz w:val="24"/>
          <w:szCs w:val="24"/>
        </w:rPr>
        <w:t>адресу</w:t>
      </w:r>
      <w:r w:rsidR="00501D4F">
        <w:rPr>
          <w:rFonts w:ascii="GHEA Grapalat" w:hAnsi="GHEA Grapalat"/>
          <w:i w:val="0"/>
          <w:spacing w:val="6"/>
          <w:sz w:val="24"/>
          <w:szCs w:val="24"/>
        </w:rPr>
        <w:t xml:space="preserve">  </w:t>
      </w:r>
      <w:r w:rsidR="009E3704" w:rsidRPr="002C3F4E">
        <w:rPr>
          <w:rFonts w:ascii="Sylfaen" w:hAnsi="Sylfaen"/>
          <w:i w:val="0"/>
          <w:sz w:val="24"/>
          <w:szCs w:val="24"/>
        </w:rPr>
        <w:t>с</w:t>
      </w:r>
      <w:r w:rsidR="009E3704" w:rsidRPr="002C3F4E">
        <w:rPr>
          <w:rFonts w:ascii="Sylfaen" w:hAnsi="Sylfaen"/>
          <w:i w:val="0"/>
          <w:sz w:val="24"/>
          <w:szCs w:val="24"/>
          <w:lang w:val="hy-AM"/>
        </w:rPr>
        <w:t xml:space="preserve"> </w:t>
      </w:r>
      <w:r w:rsidR="002C3F4E">
        <w:rPr>
          <w:rFonts w:ascii="Sylfaen" w:hAnsi="Sylfaen"/>
          <w:i w:val="0"/>
          <w:sz w:val="24"/>
          <w:szCs w:val="24"/>
        </w:rPr>
        <w:t xml:space="preserve"> </w:t>
      </w:r>
      <w:r w:rsidR="007E5C72" w:rsidRPr="0015555B">
        <w:rPr>
          <w:rFonts w:ascii="GHEA Grapalat" w:hAnsi="GHEA Grapalat"/>
          <w:i w:val="0"/>
          <w:sz w:val="24"/>
          <w:szCs w:val="24"/>
        </w:rPr>
        <w:t>Араратской области</w:t>
      </w:r>
      <w:proofErr w:type="gramStart"/>
      <w:r w:rsidR="007E5C72" w:rsidRPr="0015555B">
        <w:rPr>
          <w:rFonts w:ascii="GHEA Grapalat" w:hAnsi="GHEA Grapalat"/>
          <w:i w:val="0"/>
          <w:sz w:val="24"/>
          <w:szCs w:val="24"/>
        </w:rPr>
        <w:t xml:space="preserve">  </w:t>
      </w:r>
      <w:r w:rsidR="00C044AA">
        <w:rPr>
          <w:rFonts w:ascii="Sylfaen" w:hAnsi="Sylfaen"/>
          <w:i w:val="0"/>
        </w:rPr>
        <w:t>В</w:t>
      </w:r>
      <w:proofErr w:type="gramEnd"/>
      <w:r w:rsidR="00C044AA">
        <w:rPr>
          <w:rFonts w:ascii="Sylfaen" w:hAnsi="Sylfaen"/>
          <w:i w:val="0"/>
        </w:rPr>
        <w:t xml:space="preserve">еди </w:t>
      </w:r>
      <w:r w:rsidR="00C607C0" w:rsidRPr="00560726">
        <w:rPr>
          <w:rFonts w:ascii="Sylfaen" w:hAnsi="Sylfaen"/>
          <w:i w:val="0"/>
        </w:rPr>
        <w:t>Касьян 26/17</w:t>
      </w:r>
      <w:r w:rsidR="00C607C0">
        <w:rPr>
          <w:rFonts w:ascii="Sylfaen" w:hAnsi="Sylfaen"/>
          <w:i w:val="0"/>
        </w:rPr>
        <w:t xml:space="preserve"> </w:t>
      </w:r>
      <w:r w:rsidR="00C044AA" w:rsidRPr="008C34CE">
        <w:rPr>
          <w:rFonts w:ascii="Sylfaen" w:hAnsi="Sylfaen"/>
          <w:i w:val="0"/>
        </w:rPr>
        <w:t xml:space="preserve"> </w:t>
      </w:r>
      <w:r w:rsidR="00BD0664" w:rsidRPr="00BD0664">
        <w:rPr>
          <w:rFonts w:ascii="GHEA Grapalat" w:hAnsi="GHEA Grapalat"/>
          <w:i w:val="0"/>
          <w:sz w:val="24"/>
          <w:szCs w:val="24"/>
        </w:rPr>
        <w:t xml:space="preserve"> </w:t>
      </w:r>
      <w:r w:rsidR="009E3704" w:rsidRPr="002C3F4E">
        <w:rPr>
          <w:rFonts w:ascii="Sylfaen" w:hAnsi="Sylfaen"/>
          <w:i w:val="0"/>
          <w:sz w:val="24"/>
          <w:szCs w:val="24"/>
        </w:rPr>
        <w:t xml:space="preserve"> </w:t>
      </w:r>
      <w:r w:rsidR="009E3704" w:rsidRPr="002C3F4E">
        <w:rPr>
          <w:rFonts w:ascii="Calibri" w:hAnsi="Calibri"/>
          <w:i w:val="0"/>
          <w:sz w:val="24"/>
          <w:szCs w:val="24"/>
        </w:rPr>
        <w:t xml:space="preserve">в документарной форме, </w:t>
      </w:r>
      <w:r w:rsidR="002C3F4E">
        <w:rPr>
          <w:rFonts w:ascii="Calibri" w:hAnsi="Calibri"/>
          <w:i w:val="0"/>
          <w:sz w:val="24"/>
          <w:szCs w:val="24"/>
        </w:rPr>
        <w:t xml:space="preserve"> </w:t>
      </w:r>
      <w:r w:rsidR="00C607C0">
        <w:rPr>
          <w:rFonts w:ascii="Sylfaen" w:hAnsi="Sylfaen"/>
          <w:i w:val="0"/>
          <w:sz w:val="24"/>
          <w:szCs w:val="24"/>
        </w:rPr>
        <w:t>15</w:t>
      </w:r>
      <w:r w:rsidR="007941A0">
        <w:rPr>
          <w:rFonts w:ascii="Sylfaen" w:hAnsi="Sylfaen"/>
          <w:i w:val="0"/>
          <w:sz w:val="24"/>
          <w:szCs w:val="24"/>
          <w:lang w:val="hy-AM"/>
        </w:rPr>
        <w:t>.</w:t>
      </w:r>
      <w:r w:rsidR="00C607C0">
        <w:rPr>
          <w:rFonts w:ascii="Sylfaen" w:hAnsi="Sylfaen"/>
          <w:i w:val="0"/>
          <w:sz w:val="24"/>
          <w:szCs w:val="24"/>
        </w:rPr>
        <w:t>00</w:t>
      </w:r>
      <w:r w:rsidR="009E3704" w:rsidRPr="002C3F4E">
        <w:rPr>
          <w:rFonts w:ascii="Calibri" w:hAnsi="Calibri"/>
          <w:i w:val="0"/>
          <w:sz w:val="24"/>
          <w:szCs w:val="24"/>
        </w:rPr>
        <w:t xml:space="preserve"> часов </w:t>
      </w:r>
      <w:r w:rsidR="002C3F4E">
        <w:rPr>
          <w:rFonts w:ascii="Calibri" w:hAnsi="Calibri"/>
          <w:i w:val="0"/>
          <w:sz w:val="24"/>
          <w:szCs w:val="24"/>
        </w:rPr>
        <w:t xml:space="preserve"> </w:t>
      </w:r>
      <w:r w:rsidR="009E3704"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E12B8D" w:rsidRPr="002C3F4E" w:rsidRDefault="00E12B8D" w:rsidP="00E12B8D">
      <w:pPr>
        <w:pStyle w:val="a3"/>
        <w:widowControl w:val="0"/>
        <w:spacing w:after="160" w:line="240" w:lineRule="auto"/>
        <w:ind w:firstLine="567"/>
        <w:rPr>
          <w:rFonts w:ascii="GHEA Grapalat" w:hAnsi="GHEA Grapalat"/>
          <w:i w:val="0"/>
          <w:color w:val="FF0000"/>
          <w:sz w:val="24"/>
          <w:szCs w:val="24"/>
        </w:rPr>
      </w:pPr>
      <w:r w:rsidRPr="002C3F4E">
        <w:rPr>
          <w:rFonts w:ascii="GHEA Grapalat" w:hAnsi="GHEA Grapalat"/>
          <w:i w:val="0"/>
          <w:sz w:val="24"/>
          <w:szCs w:val="24"/>
        </w:rPr>
        <w:t>Вскрытие заявок будет проводиться по адресу</w:t>
      </w:r>
      <w:r w:rsidR="002C3F4E">
        <w:rPr>
          <w:rFonts w:ascii="GHEA Grapalat" w:hAnsi="GHEA Grapalat"/>
          <w:i w:val="0"/>
          <w:sz w:val="24"/>
          <w:szCs w:val="24"/>
        </w:rPr>
        <w:t xml:space="preserve"> </w:t>
      </w:r>
      <w:r w:rsidRPr="002C3F4E">
        <w:rPr>
          <w:rFonts w:ascii="GHEA Grapalat" w:hAnsi="GHEA Grapalat"/>
          <w:i w:val="0"/>
          <w:sz w:val="24"/>
          <w:szCs w:val="24"/>
        </w:rPr>
        <w:t xml:space="preserve"> </w:t>
      </w:r>
      <w:r w:rsidR="00C044AA" w:rsidRPr="0015555B">
        <w:rPr>
          <w:rFonts w:ascii="GHEA Grapalat" w:hAnsi="GHEA Grapalat"/>
          <w:i w:val="0"/>
          <w:sz w:val="24"/>
          <w:szCs w:val="24"/>
        </w:rPr>
        <w:t xml:space="preserve">Араратской области  </w:t>
      </w:r>
      <w:r w:rsidR="00090D93" w:rsidRPr="00560726">
        <w:rPr>
          <w:rFonts w:ascii="Sylfaen" w:hAnsi="Sylfaen"/>
          <w:i w:val="0"/>
        </w:rPr>
        <w:t xml:space="preserve">Веди </w:t>
      </w:r>
      <w:r w:rsidR="00090D93" w:rsidRPr="00100BCB">
        <w:rPr>
          <w:rFonts w:ascii="Sylfaen" w:hAnsi="Sylfaen"/>
          <w:i w:val="0"/>
        </w:rPr>
        <w:t xml:space="preserve">на </w:t>
      </w:r>
      <w:r w:rsidR="00090D93" w:rsidRPr="00560726">
        <w:rPr>
          <w:rFonts w:ascii="Sylfaen" w:hAnsi="Sylfaen"/>
          <w:i w:val="0"/>
        </w:rPr>
        <w:t xml:space="preserve">Касьян </w:t>
      </w:r>
      <w:r w:rsidR="00090D93" w:rsidRPr="00C607C0">
        <w:rPr>
          <w:rFonts w:ascii="GHEA Grapalat" w:hAnsi="GHEA Grapalat"/>
          <w:i w:val="0"/>
          <w:sz w:val="24"/>
          <w:szCs w:val="24"/>
        </w:rPr>
        <w:t xml:space="preserve">26/17 </w:t>
      </w:r>
      <w:r w:rsidR="00C607C0">
        <w:rPr>
          <w:rFonts w:ascii="GHEA Grapalat" w:hAnsi="GHEA Grapalat"/>
          <w:i w:val="0"/>
          <w:sz w:val="24"/>
          <w:szCs w:val="24"/>
        </w:rPr>
        <w:t>15</w:t>
      </w:r>
      <w:r w:rsidR="009E3704" w:rsidRPr="00C607C0">
        <w:rPr>
          <w:rFonts w:ascii="GHEA Grapalat" w:hAnsi="GHEA Grapalat"/>
          <w:i w:val="0"/>
          <w:sz w:val="24"/>
          <w:szCs w:val="24"/>
        </w:rPr>
        <w:t>.</w:t>
      </w:r>
      <w:r w:rsidR="00090D93" w:rsidRPr="00C607C0">
        <w:rPr>
          <w:rFonts w:ascii="GHEA Grapalat" w:hAnsi="GHEA Grapalat"/>
          <w:i w:val="0"/>
          <w:sz w:val="24"/>
          <w:szCs w:val="24"/>
        </w:rPr>
        <w:t>00</w:t>
      </w:r>
      <w:r w:rsidR="009E3704" w:rsidRPr="00C607C0">
        <w:rPr>
          <w:rFonts w:ascii="GHEA Grapalat" w:hAnsi="GHEA Grapalat"/>
          <w:i w:val="0"/>
          <w:sz w:val="24"/>
          <w:szCs w:val="24"/>
        </w:rPr>
        <w:t xml:space="preserve"> в  «</w:t>
      </w:r>
      <w:r w:rsidR="00C607C0">
        <w:rPr>
          <w:rFonts w:ascii="GHEA Grapalat" w:hAnsi="GHEA Grapalat"/>
          <w:i w:val="0"/>
          <w:sz w:val="24"/>
          <w:szCs w:val="24"/>
        </w:rPr>
        <w:t>11</w:t>
      </w:r>
      <w:r w:rsidR="009E3704" w:rsidRPr="00C607C0">
        <w:rPr>
          <w:rFonts w:ascii="GHEA Grapalat" w:hAnsi="GHEA Grapalat"/>
          <w:i w:val="0"/>
          <w:sz w:val="24"/>
          <w:szCs w:val="24"/>
        </w:rPr>
        <w:t>»  12.202</w:t>
      </w:r>
      <w:r w:rsidR="00C607C0">
        <w:rPr>
          <w:rFonts w:ascii="GHEA Grapalat" w:hAnsi="GHEA Grapalat"/>
          <w:i w:val="0"/>
          <w:sz w:val="24"/>
          <w:szCs w:val="24"/>
        </w:rPr>
        <w:t>4</w:t>
      </w:r>
      <w:r w:rsidR="009E3704" w:rsidRPr="00C607C0">
        <w:rPr>
          <w:rFonts w:ascii="GHEA Grapalat" w:hAnsi="GHEA Grapalat"/>
          <w:i w:val="0"/>
          <w:sz w:val="24"/>
          <w:szCs w:val="24"/>
        </w:rPr>
        <w:t xml:space="preserve"> года</w:t>
      </w:r>
      <w:proofErr w:type="gramStart"/>
      <w:r w:rsidR="009E3704" w:rsidRPr="00C607C0">
        <w:rPr>
          <w:rFonts w:ascii="GHEA Grapalat" w:hAnsi="GHEA Grapalat"/>
          <w:i w:val="0"/>
          <w:sz w:val="24"/>
          <w:szCs w:val="24"/>
        </w:rPr>
        <w:t xml:space="preserve"> </w:t>
      </w:r>
      <w:r w:rsidRPr="00C607C0">
        <w:rPr>
          <w:rFonts w:ascii="GHEA Grapalat" w:hAnsi="GHEA Grapalat"/>
          <w:i w:val="0"/>
          <w:sz w:val="24"/>
          <w:szCs w:val="24"/>
        </w:rPr>
        <w:t>.</w:t>
      </w:r>
      <w:proofErr w:type="gramEnd"/>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C044AA" w:rsidRPr="0015555B">
        <w:rPr>
          <w:rFonts w:ascii="GHEA Grapalat" w:hAnsi="GHEA Grapalat"/>
        </w:rPr>
        <w:t>«</w:t>
      </w:r>
      <w:r w:rsidR="00C044AA">
        <w:rPr>
          <w:rFonts w:ascii="Sylfaen" w:hAnsi="Sylfaen"/>
        </w:rPr>
        <w:t xml:space="preserve">Веду № </w:t>
      </w:r>
      <w:r w:rsidR="00090D93">
        <w:rPr>
          <w:rFonts w:ascii="Sylfaen" w:hAnsi="Sylfaen"/>
        </w:rPr>
        <w:t>2</w:t>
      </w:r>
      <w:r w:rsidR="00C044AA" w:rsidRPr="001F1A3A">
        <w:rPr>
          <w:rFonts w:ascii="Sylfaen" w:hAnsi="Sylfaen"/>
        </w:rPr>
        <w:t xml:space="preserve"> </w:t>
      </w:r>
      <w:r w:rsidR="00C044AA" w:rsidRPr="0015555B">
        <w:rPr>
          <w:rFonts w:ascii="GHEA Grapalat" w:hAnsi="GHEA Grapalat"/>
        </w:rPr>
        <w:t xml:space="preserve"> детский сад»</w:t>
      </w:r>
      <w:r w:rsidR="00C044AA">
        <w:rPr>
          <w:rFonts w:ascii="GHEA Grapalat" w:hAnsi="GHEA Grapalat"/>
        </w:rPr>
        <w:t xml:space="preserve"> </w:t>
      </w:r>
      <w:r w:rsidR="00C044AA" w:rsidRPr="0015555B">
        <w:rPr>
          <w:rFonts w:ascii="GHEA Grapalat" w:hAnsi="GHEA Grapalat"/>
        </w:rPr>
        <w:t xml:space="preserve"> HOAK</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C607C0">
        <w:rPr>
          <w:rFonts w:ascii="Sylfaen" w:hAnsi="Sylfaen"/>
        </w:rPr>
        <w:t>V2M-GHAPDzB-25/01</w:t>
      </w:r>
      <w:r w:rsidR="009E3704" w:rsidRPr="009E3704">
        <w:rPr>
          <w:rFonts w:ascii="GHEA Grapalat" w:hAnsi="GHEA Grapalat"/>
          <w:i/>
        </w:rPr>
        <w:br/>
        <w:t xml:space="preserve">№ 1 от </w:t>
      </w:r>
      <w:r w:rsidR="00C607C0">
        <w:rPr>
          <w:rFonts w:ascii="GHEA Grapalat" w:hAnsi="GHEA Grapalat"/>
          <w:i/>
        </w:rPr>
        <w:t>04</w:t>
      </w:r>
      <w:r w:rsidR="009E3704" w:rsidRPr="009E3704">
        <w:rPr>
          <w:rFonts w:ascii="GHEA Grapalat" w:hAnsi="GHEA Grapalat"/>
          <w:i/>
        </w:rPr>
        <w:t xml:space="preserve"> </w:t>
      </w:r>
      <w:r w:rsidR="008B1F5B">
        <w:rPr>
          <w:rFonts w:ascii="GHEA Grapalat" w:hAnsi="GHEA Grapalat"/>
        </w:rPr>
        <w:t>.12</w:t>
      </w:r>
      <w:r w:rsidR="009E3704" w:rsidRPr="009E3704">
        <w:rPr>
          <w:rFonts w:ascii="GHEA Grapalat" w:hAnsi="GHEA Grapalat"/>
        </w:rPr>
        <w:t>.</w:t>
      </w:r>
      <w:r w:rsidR="009E3704" w:rsidRPr="009E3704">
        <w:rPr>
          <w:rFonts w:ascii="GHEA Grapalat" w:hAnsi="GHEA Grapalat"/>
          <w:i/>
        </w:rPr>
        <w:t>202</w:t>
      </w:r>
      <w:r w:rsidR="00C607C0">
        <w:rPr>
          <w:rFonts w:ascii="GHEA Grapalat" w:hAnsi="GHEA Grapalat"/>
          <w:i/>
        </w:rPr>
        <w:t>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C044AA" w:rsidP="009E3704">
      <w:pPr>
        <w:widowControl w:val="0"/>
        <w:spacing w:after="160"/>
        <w:ind w:right="-7" w:firstLine="567"/>
        <w:jc w:val="center"/>
        <w:rPr>
          <w:rFonts w:ascii="Calibri" w:hAnsi="Calibri" w:cs="Sylfaen"/>
        </w:rPr>
      </w:pPr>
      <w:r w:rsidRPr="0015555B">
        <w:rPr>
          <w:rFonts w:ascii="GHEA Grapalat" w:hAnsi="GHEA Grapalat"/>
        </w:rPr>
        <w:t>«</w:t>
      </w:r>
      <w:r>
        <w:rPr>
          <w:rFonts w:ascii="Sylfaen" w:hAnsi="Sylfaen"/>
        </w:rPr>
        <w:t xml:space="preserve">Веду № </w:t>
      </w:r>
      <w:r w:rsidR="00090D93">
        <w:rPr>
          <w:rFonts w:ascii="Sylfaen" w:hAnsi="Sylfaen"/>
        </w:rPr>
        <w:t>2</w:t>
      </w:r>
      <w:r w:rsidRPr="001F1A3A">
        <w:rPr>
          <w:rFonts w:ascii="Sylfaen" w:hAnsi="Sylfaen"/>
        </w:rPr>
        <w:t xml:space="preserve"> </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sidR="00BD0664" w:rsidRPr="0015555B">
        <w:rPr>
          <w:rFonts w:ascii="GHEA Grapalat" w:hAnsi="GHEA Grapalat"/>
        </w:rPr>
        <w:t>»</w:t>
      </w:r>
      <w:r w:rsidR="00BD0664">
        <w:rPr>
          <w:rFonts w:ascii="GHEA Grapalat" w:hAnsi="GHEA Grapalat"/>
        </w:rPr>
        <w:t xml:space="preserve"> </w:t>
      </w:r>
      <w:r w:rsidR="00BD0664" w:rsidRPr="0015555B">
        <w:rPr>
          <w:rFonts w:ascii="GHEA Grapalat" w:hAnsi="GHEA Grapalat"/>
        </w:rPr>
        <w:t xml:space="preserve"> HOAK</w:t>
      </w:r>
      <w:r w:rsidR="00BD0664" w:rsidRPr="00501D4F">
        <w:rPr>
          <w:rFonts w:ascii="Calibri" w:hAnsi="Calibri"/>
        </w:rPr>
        <w:t xml:space="preserve"> </w:t>
      </w:r>
      <w:r w:rsidR="009E3704"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НА ЗАПРОС  КОТИРОВОК, ОБЪЯВЛЕННЫЙ С ЦЕЛЬЮ ПРИОБРЕТЕНИЯ «ПРОДУКТОВ</w:t>
      </w:r>
      <w:proofErr w:type="gramStart"/>
      <w:r w:rsidRPr="00501D4F">
        <w:rPr>
          <w:rFonts w:ascii="Calibri" w:hAnsi="Calibri" w:cs="Courier New"/>
          <w:lang w:eastAsia="en-US" w:bidi="ar-SA"/>
        </w:rPr>
        <w:t>»Д</w:t>
      </w:r>
      <w:proofErr w:type="gramEnd"/>
      <w:r w:rsidRPr="00501D4F">
        <w:rPr>
          <w:rFonts w:ascii="Calibri" w:hAnsi="Calibri" w:cs="Courier New"/>
          <w:lang w:eastAsia="en-US" w:bidi="ar-SA"/>
        </w:rPr>
        <w:t xml:space="preserve">ЛЯ НУЖД </w:t>
      </w:r>
    </w:p>
    <w:p w:rsidR="00E12B8D" w:rsidRDefault="00C044AA" w:rsidP="00BD0664">
      <w:pPr>
        <w:jc w:val="center"/>
        <w:rPr>
          <w:rFonts w:ascii="GHEA Grapalat" w:hAnsi="GHEA Grapalat"/>
        </w:rPr>
      </w:pPr>
      <w:r w:rsidRPr="0015555B">
        <w:rPr>
          <w:rFonts w:ascii="GHEA Grapalat" w:hAnsi="GHEA Grapalat"/>
        </w:rPr>
        <w:t>«</w:t>
      </w:r>
      <w:r>
        <w:rPr>
          <w:rFonts w:ascii="Sylfaen" w:hAnsi="Sylfaen"/>
        </w:rPr>
        <w:t xml:space="preserve">Веду № </w:t>
      </w:r>
      <w:r w:rsidR="00090D93">
        <w:rPr>
          <w:rFonts w:ascii="Sylfaen" w:hAnsi="Sylfaen"/>
        </w:rPr>
        <w:t>2</w:t>
      </w:r>
      <w:r w:rsidRPr="001F1A3A">
        <w:rPr>
          <w:rFonts w:ascii="Sylfaen" w:hAnsi="Sylfaen"/>
        </w:rPr>
        <w:t xml:space="preserve"> </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Pr>
          <w:rFonts w:ascii="GHEA Grapalat" w:hAnsi="GHEA Grapalat"/>
        </w:rPr>
        <w:t xml:space="preserve"> </w:t>
      </w:r>
      <w:r w:rsidR="00E12B8D">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C044AA" w:rsidRDefault="00C044AA" w:rsidP="00E12B8D">
      <w:pPr>
        <w:widowControl w:val="0"/>
        <w:spacing w:after="160"/>
        <w:jc w:val="center"/>
        <w:rPr>
          <w:rFonts w:ascii="GHEA Grapalat" w:hAnsi="GHEA Grapalat"/>
          <w:b/>
        </w:rPr>
      </w:pPr>
      <w:r w:rsidRPr="0015555B">
        <w:rPr>
          <w:rFonts w:ascii="GHEA Grapalat" w:hAnsi="GHEA Grapalat"/>
        </w:rPr>
        <w:t>«</w:t>
      </w:r>
      <w:r>
        <w:rPr>
          <w:rFonts w:ascii="Sylfaen" w:hAnsi="Sylfaen"/>
        </w:rPr>
        <w:t xml:space="preserve">Веду № </w:t>
      </w:r>
      <w:r w:rsidR="00090D93">
        <w:rPr>
          <w:rFonts w:ascii="Sylfaen" w:hAnsi="Sylfaen"/>
        </w:rPr>
        <w:t xml:space="preserve">2  </w:t>
      </w:r>
      <w:r w:rsidRPr="0015555B">
        <w:rPr>
          <w:rFonts w:ascii="GHEA Grapalat" w:hAnsi="GHEA Grapalat"/>
        </w:rPr>
        <w:t>детский сад»</w:t>
      </w:r>
      <w:r>
        <w:rPr>
          <w:rFonts w:ascii="GHEA Grapalat" w:hAnsi="GHEA Grapalat"/>
        </w:rPr>
        <w:t xml:space="preserve"> </w:t>
      </w:r>
      <w:r w:rsidRPr="0015555B">
        <w:rPr>
          <w:rFonts w:ascii="GHEA Grapalat" w:hAnsi="GHEA Grapalat"/>
        </w:rPr>
        <w:t xml:space="preserve"> HOAK</w:t>
      </w:r>
      <w:r w:rsidRPr="00501D4F">
        <w:rPr>
          <w:rFonts w:ascii="GHEA Grapalat" w:hAnsi="GHEA Grapalat"/>
          <w:b/>
        </w:rPr>
        <w:t xml:space="preserve"> </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proofErr w:type="gramStart"/>
      <w:r>
        <w:rPr>
          <w:rFonts w:ascii="GHEA Grapalat" w:hAnsi="GHEA Grapalat"/>
        </w:rPr>
        <w:t>ото</w:t>
      </w:r>
      <w:r w:rsidRPr="003D0E3C">
        <w:rPr>
          <w:rFonts w:ascii="GHEA Grapalat" w:hAnsi="GHEA Grapalat"/>
        </w:rPr>
        <w:t>бранным</w:t>
      </w:r>
      <w:proofErr w:type="gramEnd"/>
      <w:r w:rsidRPr="003D0E3C">
        <w:rPr>
          <w:rFonts w:ascii="GHEA Grapalat" w:hAnsi="GHEA Grapalat"/>
        </w:rPr>
        <w:t xml:space="preserve">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C607C0">
        <w:rPr>
          <w:rFonts w:ascii="Sylfaen" w:hAnsi="Sylfaen"/>
        </w:rPr>
        <w:t>V2M-GHAPDzB-25/01</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9044F1"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044AA" w:rsidRPr="0015555B">
        <w:rPr>
          <w:rFonts w:ascii="GHEA Grapalat" w:hAnsi="GHEA Grapalat"/>
          <w:i w:val="0"/>
          <w:sz w:val="24"/>
          <w:szCs w:val="24"/>
        </w:rPr>
        <w:t>«</w:t>
      </w:r>
      <w:r w:rsidR="00C044AA">
        <w:rPr>
          <w:rFonts w:ascii="Sylfaen" w:hAnsi="Sylfaen"/>
          <w:i w:val="0"/>
        </w:rPr>
        <w:t xml:space="preserve">Веду № </w:t>
      </w:r>
      <w:r w:rsidR="00090D93">
        <w:rPr>
          <w:rFonts w:ascii="Sylfaen" w:hAnsi="Sylfaen"/>
          <w:i w:val="0"/>
        </w:rPr>
        <w:t>2</w:t>
      </w:r>
      <w:r w:rsidR="00C044AA" w:rsidRPr="001F1A3A">
        <w:rPr>
          <w:rFonts w:ascii="Sylfaen" w:hAnsi="Sylfaen"/>
          <w:i w:val="0"/>
        </w:rPr>
        <w:t xml:space="preserve"> </w:t>
      </w:r>
      <w:r w:rsidR="00C044AA" w:rsidRPr="0015555B">
        <w:rPr>
          <w:rFonts w:ascii="GHEA Grapalat" w:hAnsi="GHEA Grapalat"/>
          <w:i w:val="0"/>
          <w:sz w:val="24"/>
          <w:szCs w:val="24"/>
        </w:rPr>
        <w:t xml:space="preserve"> детский сад»</w:t>
      </w:r>
      <w:r w:rsidR="00C044AA">
        <w:rPr>
          <w:rFonts w:ascii="GHEA Grapalat" w:hAnsi="GHEA Grapalat"/>
          <w:i w:val="0"/>
          <w:sz w:val="24"/>
          <w:szCs w:val="24"/>
        </w:rPr>
        <w:t xml:space="preserve"> </w:t>
      </w:r>
      <w:r w:rsidR="00C044AA" w:rsidRPr="0015555B">
        <w:rPr>
          <w:rFonts w:ascii="GHEA Grapalat" w:hAnsi="GHEA Grapalat"/>
          <w:i w:val="0"/>
          <w:sz w:val="24"/>
          <w:szCs w:val="24"/>
        </w:rPr>
        <w:t xml:space="preserve"> </w:t>
      </w:r>
      <w:r w:rsidR="00BD0664" w:rsidRPr="0015555B">
        <w:rPr>
          <w:rFonts w:ascii="GHEA Grapalat" w:hAnsi="GHEA Grapalat"/>
          <w:i w:val="0"/>
          <w:sz w:val="24"/>
          <w:szCs w:val="24"/>
        </w:rPr>
        <w:t>HOAK</w:t>
      </w:r>
      <w:r w:rsidR="00BD0664" w:rsidRPr="009044F1">
        <w:rPr>
          <w:rFonts w:ascii="GHEA Grapalat" w:hAnsi="GHEA Grapalat"/>
          <w:i w:val="0"/>
          <w:sz w:val="24"/>
          <w:szCs w:val="24"/>
        </w:rPr>
        <w:t xml:space="preserve"> </w:t>
      </w:r>
      <w:r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Pr="009044F1">
        <w:rPr>
          <w:rFonts w:ascii="GHEA Grapalat" w:hAnsi="GHEA Grapalat"/>
          <w:i w:val="0"/>
          <w:sz w:val="24"/>
          <w:szCs w:val="24"/>
        </w:rPr>
        <w:t xml:space="preserve">", которые сгруппированы в лоты </w:t>
      </w:r>
      <w:r w:rsidRPr="00C607C0">
        <w:rPr>
          <w:rFonts w:ascii="GHEA Grapalat" w:hAnsi="GHEA Grapalat"/>
          <w:i w:val="0"/>
          <w:sz w:val="24"/>
          <w:szCs w:val="24"/>
        </w:rPr>
        <w:t>"</w:t>
      </w:r>
      <w:r w:rsidR="00C607C0" w:rsidRPr="00C607C0">
        <w:rPr>
          <w:rFonts w:ascii="GHEA Grapalat" w:hAnsi="GHEA Grapalat"/>
          <w:i w:val="0"/>
          <w:sz w:val="24"/>
          <w:szCs w:val="24"/>
        </w:rPr>
        <w:t>23</w:t>
      </w:r>
      <w:r w:rsidRPr="00C607C0">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4"/>
        <w:gridCol w:w="1332"/>
        <w:gridCol w:w="6458"/>
      </w:tblGrid>
      <w:tr w:rsidR="00E12B8D" w:rsidRPr="00501D4F" w:rsidTr="008B1F5B">
        <w:trPr>
          <w:jc w:val="center"/>
        </w:trPr>
        <w:tc>
          <w:tcPr>
            <w:tcW w:w="2776" w:type="dxa"/>
            <w:gridSpan w:val="2"/>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Лотов</w:t>
            </w:r>
          </w:p>
        </w:tc>
        <w:tc>
          <w:tcPr>
            <w:tcW w:w="6458" w:type="dxa"/>
            <w:vMerge w:val="restart"/>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Наименование лота</w:t>
            </w:r>
          </w:p>
        </w:tc>
      </w:tr>
      <w:tr w:rsidR="00E12B8D" w:rsidRPr="00501D4F" w:rsidTr="00C044AA">
        <w:trPr>
          <w:jc w:val="center"/>
        </w:trPr>
        <w:tc>
          <w:tcPr>
            <w:tcW w:w="1444" w:type="dxa"/>
            <w:vAlign w:val="center"/>
          </w:tcPr>
          <w:p w:rsidR="00E12B8D" w:rsidRPr="00501D4F" w:rsidRDefault="00E12B8D" w:rsidP="008B1F5B">
            <w:pPr>
              <w:pStyle w:val="23"/>
              <w:widowControl w:val="0"/>
              <w:spacing w:after="120" w:line="240" w:lineRule="auto"/>
              <w:ind w:firstLine="0"/>
              <w:jc w:val="center"/>
              <w:rPr>
                <w:rFonts w:ascii="GHEA Grapalat" w:hAnsi="GHEA Grapalat"/>
                <w:color w:val="FF0000"/>
                <w:sz w:val="24"/>
                <w:szCs w:val="24"/>
              </w:rPr>
            </w:pPr>
            <w:r w:rsidRPr="00501D4F">
              <w:rPr>
                <w:rFonts w:ascii="GHEA Grapalat" w:hAnsi="GHEA Grapalat"/>
                <w:b/>
                <w:i/>
                <w:color w:val="FF0000"/>
                <w:sz w:val="24"/>
                <w:szCs w:val="24"/>
              </w:rPr>
              <w:t>Номера</w:t>
            </w:r>
          </w:p>
        </w:tc>
        <w:tc>
          <w:tcPr>
            <w:tcW w:w="1332" w:type="dxa"/>
            <w:vAlign w:val="center"/>
          </w:tcPr>
          <w:p w:rsidR="00E12B8D" w:rsidRPr="00501D4F" w:rsidRDefault="00E12B8D" w:rsidP="008B1F5B">
            <w:pPr>
              <w:pStyle w:val="23"/>
              <w:widowControl w:val="0"/>
              <w:spacing w:after="120" w:line="240" w:lineRule="auto"/>
              <w:ind w:firstLine="0"/>
              <w:jc w:val="center"/>
              <w:rPr>
                <w:rFonts w:ascii="GHEA Grapalat" w:hAnsi="GHEA Grapalat"/>
                <w:b/>
                <w:i/>
                <w:color w:val="FF0000"/>
                <w:sz w:val="24"/>
                <w:szCs w:val="24"/>
              </w:rPr>
            </w:pPr>
            <w:r w:rsidRPr="00501D4F">
              <w:rPr>
                <w:rFonts w:ascii="GHEA Grapalat" w:hAnsi="GHEA Grapalat"/>
                <w:b/>
                <w:i/>
                <w:color w:val="FF0000"/>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C607C0" w:rsidRPr="00501D4F" w:rsidTr="004E2717">
        <w:trPr>
          <w:jc w:val="center"/>
        </w:trPr>
        <w:tc>
          <w:tcPr>
            <w:tcW w:w="1444" w:type="dxa"/>
          </w:tcPr>
          <w:p w:rsidR="00C607C0" w:rsidRPr="00365C65" w:rsidRDefault="00C607C0" w:rsidP="007B148D">
            <w:pPr>
              <w:pStyle w:val="23"/>
              <w:spacing w:line="240" w:lineRule="auto"/>
              <w:ind w:firstLine="0"/>
              <w:jc w:val="right"/>
              <w:rPr>
                <w:rFonts w:ascii="GHEA Grapalat" w:hAnsi="GHEA Grapalat"/>
                <w:sz w:val="16"/>
              </w:rPr>
            </w:pPr>
            <w:r w:rsidRPr="00365C65">
              <w:rPr>
                <w:rFonts w:ascii="GHEA Grapalat" w:hAnsi="GHEA Grapalat"/>
                <w:sz w:val="16"/>
              </w:rPr>
              <w:t>2</w:t>
            </w:r>
          </w:p>
        </w:tc>
        <w:tc>
          <w:tcPr>
            <w:tcW w:w="1332" w:type="dxa"/>
          </w:tcPr>
          <w:p w:rsidR="00C607C0" w:rsidRPr="00365C65" w:rsidRDefault="00C607C0" w:rsidP="007B148D">
            <w:pPr>
              <w:pStyle w:val="23"/>
              <w:spacing w:line="240" w:lineRule="auto"/>
              <w:ind w:firstLine="0"/>
              <w:jc w:val="left"/>
              <w:rPr>
                <w:rFonts w:ascii="GHEA Grapalat" w:hAnsi="GHEA Grapalat"/>
                <w:sz w:val="16"/>
              </w:rPr>
            </w:pPr>
            <w:r>
              <w:rPr>
                <w:rFonts w:ascii="GHEA Grapalat" w:hAnsi="GHEA Grapalat"/>
                <w:sz w:val="16"/>
              </w:rPr>
              <w:t>1200000</w:t>
            </w:r>
          </w:p>
        </w:tc>
        <w:tc>
          <w:tcPr>
            <w:tcW w:w="6458" w:type="dxa"/>
          </w:tcPr>
          <w:p w:rsidR="00C607C0" w:rsidRPr="006E4160" w:rsidRDefault="00C607C0" w:rsidP="00BB0AD8">
            <w:r w:rsidRPr="006E4160">
              <w:t>Хлеб</w:t>
            </w:r>
          </w:p>
        </w:tc>
      </w:tr>
      <w:tr w:rsidR="00C607C0" w:rsidRPr="00501D4F" w:rsidTr="004E2717">
        <w:trPr>
          <w:jc w:val="center"/>
        </w:trPr>
        <w:tc>
          <w:tcPr>
            <w:tcW w:w="1444" w:type="dxa"/>
          </w:tcPr>
          <w:p w:rsidR="00C607C0" w:rsidRPr="00365C65" w:rsidRDefault="00C607C0" w:rsidP="007B148D">
            <w:pPr>
              <w:pStyle w:val="23"/>
              <w:spacing w:line="240" w:lineRule="auto"/>
              <w:ind w:firstLine="0"/>
              <w:jc w:val="right"/>
              <w:rPr>
                <w:rFonts w:ascii="GHEA Grapalat" w:hAnsi="GHEA Grapalat"/>
              </w:rPr>
            </w:pPr>
            <w:r w:rsidRPr="00365C65">
              <w:rPr>
                <w:rFonts w:ascii="GHEA Grapalat" w:hAnsi="GHEA Grapalat"/>
              </w:rPr>
              <w:t>3</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192000</w:t>
            </w:r>
          </w:p>
        </w:tc>
        <w:tc>
          <w:tcPr>
            <w:tcW w:w="6458" w:type="dxa"/>
          </w:tcPr>
          <w:p w:rsidR="00C607C0" w:rsidRPr="006E4160" w:rsidRDefault="00C607C0" w:rsidP="00BB0AD8">
            <w:r w:rsidRPr="006E4160">
              <w:t>булочка</w:t>
            </w:r>
          </w:p>
        </w:tc>
      </w:tr>
      <w:tr w:rsidR="00C607C0" w:rsidRPr="00501D4F" w:rsidTr="004E2717">
        <w:trPr>
          <w:jc w:val="center"/>
        </w:trPr>
        <w:tc>
          <w:tcPr>
            <w:tcW w:w="1444" w:type="dxa"/>
          </w:tcPr>
          <w:p w:rsidR="00C607C0" w:rsidRPr="00365C65" w:rsidRDefault="00C607C0" w:rsidP="007B148D">
            <w:pPr>
              <w:pStyle w:val="23"/>
              <w:spacing w:line="240" w:lineRule="auto"/>
              <w:ind w:firstLine="0"/>
              <w:jc w:val="right"/>
              <w:rPr>
                <w:rFonts w:ascii="GHEA Grapalat" w:hAnsi="GHEA Grapalat"/>
              </w:rPr>
            </w:pPr>
            <w:r w:rsidRPr="00365C65">
              <w:rPr>
                <w:rFonts w:ascii="GHEA Grapalat" w:hAnsi="GHEA Grapalat"/>
              </w:rPr>
              <w:t>4</w:t>
            </w:r>
          </w:p>
        </w:tc>
        <w:tc>
          <w:tcPr>
            <w:tcW w:w="1332" w:type="dxa"/>
          </w:tcPr>
          <w:p w:rsidR="00C607C0" w:rsidRPr="00365C65" w:rsidRDefault="00C607C0" w:rsidP="007B148D">
            <w:pPr>
              <w:pStyle w:val="23"/>
              <w:spacing w:line="240" w:lineRule="auto"/>
              <w:ind w:firstLine="0"/>
              <w:jc w:val="left"/>
              <w:rPr>
                <w:rFonts w:ascii="GHEA Grapalat" w:hAnsi="GHEA Grapalat"/>
              </w:rPr>
            </w:pPr>
            <w:r>
              <w:rPr>
                <w:rFonts w:ascii="GHEA Grapalat" w:hAnsi="GHEA Grapalat"/>
              </w:rPr>
              <w:t>150000</w:t>
            </w:r>
          </w:p>
        </w:tc>
        <w:tc>
          <w:tcPr>
            <w:tcW w:w="6458" w:type="dxa"/>
          </w:tcPr>
          <w:p w:rsidR="00C607C0" w:rsidRPr="006E4160" w:rsidRDefault="00C607C0" w:rsidP="00BB0AD8">
            <w:r w:rsidRPr="006E4160">
              <w:t>макароны</w:t>
            </w:r>
          </w:p>
        </w:tc>
      </w:tr>
      <w:tr w:rsidR="00C607C0" w:rsidRPr="00501D4F" w:rsidTr="004E2717">
        <w:trPr>
          <w:jc w:val="center"/>
        </w:trPr>
        <w:tc>
          <w:tcPr>
            <w:tcW w:w="1444" w:type="dxa"/>
          </w:tcPr>
          <w:p w:rsidR="00C607C0" w:rsidRPr="00365C65" w:rsidRDefault="00C607C0" w:rsidP="007B148D">
            <w:pPr>
              <w:pStyle w:val="23"/>
              <w:spacing w:line="240" w:lineRule="auto"/>
              <w:ind w:firstLine="0"/>
              <w:jc w:val="right"/>
              <w:rPr>
                <w:rFonts w:ascii="GHEA Grapalat" w:hAnsi="GHEA Grapalat"/>
              </w:rPr>
            </w:pPr>
            <w:r w:rsidRPr="00365C65">
              <w:rPr>
                <w:rFonts w:ascii="GHEA Grapalat" w:hAnsi="GHEA Grapalat"/>
              </w:rPr>
              <w:t>5</w:t>
            </w:r>
          </w:p>
        </w:tc>
        <w:tc>
          <w:tcPr>
            <w:tcW w:w="1332" w:type="dxa"/>
          </w:tcPr>
          <w:p w:rsidR="00C607C0" w:rsidRPr="00194073" w:rsidRDefault="00C607C0" w:rsidP="007B148D">
            <w:pPr>
              <w:pStyle w:val="23"/>
              <w:spacing w:line="240" w:lineRule="auto"/>
              <w:ind w:firstLine="0"/>
              <w:jc w:val="left"/>
              <w:rPr>
                <w:rFonts w:ascii="GHEA Grapalat" w:hAnsi="GHEA Grapalat" w:cs="Calibri"/>
                <w:color w:val="000000"/>
              </w:rPr>
            </w:pPr>
            <w:r>
              <w:rPr>
                <w:rFonts w:ascii="GHEA Grapalat" w:hAnsi="GHEA Grapalat" w:cs="Calibri"/>
                <w:color w:val="000000"/>
              </w:rPr>
              <w:t>315000</w:t>
            </w:r>
          </w:p>
        </w:tc>
        <w:tc>
          <w:tcPr>
            <w:tcW w:w="6458" w:type="dxa"/>
          </w:tcPr>
          <w:p w:rsidR="00C607C0" w:rsidRPr="006E4160" w:rsidRDefault="00C607C0" w:rsidP="00BB0AD8">
            <w:r w:rsidRPr="006E4160">
              <w:t>сахар</w:t>
            </w:r>
          </w:p>
        </w:tc>
      </w:tr>
      <w:tr w:rsidR="00C607C0" w:rsidRPr="00501D4F" w:rsidTr="004E2717">
        <w:trPr>
          <w:jc w:val="center"/>
        </w:trPr>
        <w:tc>
          <w:tcPr>
            <w:tcW w:w="1444" w:type="dxa"/>
          </w:tcPr>
          <w:p w:rsidR="00C607C0" w:rsidRPr="00365C65" w:rsidRDefault="00C607C0" w:rsidP="007B148D">
            <w:pPr>
              <w:pStyle w:val="23"/>
              <w:spacing w:line="240" w:lineRule="auto"/>
              <w:ind w:firstLine="0"/>
              <w:jc w:val="right"/>
              <w:rPr>
                <w:rFonts w:ascii="GHEA Grapalat" w:hAnsi="GHEA Grapalat"/>
              </w:rPr>
            </w:pPr>
            <w:r w:rsidRPr="00365C65">
              <w:rPr>
                <w:rFonts w:ascii="GHEA Grapalat" w:hAnsi="GHEA Grapalat"/>
              </w:rPr>
              <w:t>6</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2000000</w:t>
            </w:r>
          </w:p>
        </w:tc>
        <w:tc>
          <w:tcPr>
            <w:tcW w:w="6458" w:type="dxa"/>
          </w:tcPr>
          <w:p w:rsidR="00C607C0" w:rsidRPr="006E4160" w:rsidRDefault="00C607C0" w:rsidP="00BB0AD8">
            <w:r w:rsidRPr="006E4160">
              <w:t>Масло</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15</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2236000</w:t>
            </w:r>
          </w:p>
        </w:tc>
        <w:tc>
          <w:tcPr>
            <w:tcW w:w="6458" w:type="dxa"/>
          </w:tcPr>
          <w:p w:rsidR="00C607C0" w:rsidRPr="006E4160" w:rsidRDefault="00C607C0" w:rsidP="00BB0AD8">
            <w:r w:rsidRPr="006E4160">
              <w:t>Говядина</w:t>
            </w:r>
          </w:p>
        </w:tc>
      </w:tr>
      <w:tr w:rsidR="00C607C0" w:rsidRPr="00501D4F" w:rsidTr="004E2717">
        <w:trPr>
          <w:jc w:val="center"/>
        </w:trPr>
        <w:tc>
          <w:tcPr>
            <w:tcW w:w="1444" w:type="dxa"/>
          </w:tcPr>
          <w:p w:rsidR="00C607C0" w:rsidRPr="00365C65" w:rsidRDefault="00C607C0" w:rsidP="007B148D">
            <w:pPr>
              <w:pStyle w:val="23"/>
              <w:spacing w:line="240" w:lineRule="auto"/>
              <w:ind w:firstLine="0"/>
              <w:jc w:val="right"/>
              <w:rPr>
                <w:rFonts w:ascii="GHEA Grapalat" w:hAnsi="GHEA Grapalat"/>
              </w:rPr>
            </w:pPr>
            <w:r w:rsidRPr="00365C65">
              <w:rPr>
                <w:rFonts w:ascii="GHEA Grapalat" w:hAnsi="GHEA Grapalat"/>
              </w:rPr>
              <w:t>16</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1260000</w:t>
            </w:r>
          </w:p>
        </w:tc>
        <w:tc>
          <w:tcPr>
            <w:tcW w:w="6458" w:type="dxa"/>
          </w:tcPr>
          <w:p w:rsidR="00C607C0" w:rsidRPr="006E4160" w:rsidRDefault="00C607C0" w:rsidP="00BB0AD8">
            <w:r w:rsidRPr="006E4160">
              <w:t>Куриная грудка</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17</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300000</w:t>
            </w:r>
          </w:p>
        </w:tc>
        <w:tc>
          <w:tcPr>
            <w:tcW w:w="6458" w:type="dxa"/>
          </w:tcPr>
          <w:p w:rsidR="00C607C0" w:rsidRPr="006E4160" w:rsidRDefault="00C607C0" w:rsidP="00BB0AD8">
            <w:r w:rsidRPr="006E4160">
              <w:t>сыр Чанач</w:t>
            </w:r>
          </w:p>
        </w:tc>
      </w:tr>
      <w:tr w:rsidR="00C607C0" w:rsidRPr="00501D4F" w:rsidTr="004E2717">
        <w:trPr>
          <w:jc w:val="center"/>
        </w:trPr>
        <w:tc>
          <w:tcPr>
            <w:tcW w:w="1444" w:type="dxa"/>
          </w:tcPr>
          <w:p w:rsidR="00C607C0" w:rsidRPr="00365C65" w:rsidRDefault="00C607C0" w:rsidP="007B148D">
            <w:pPr>
              <w:pStyle w:val="23"/>
              <w:spacing w:line="240" w:lineRule="auto"/>
              <w:ind w:firstLine="0"/>
              <w:jc w:val="right"/>
              <w:rPr>
                <w:rFonts w:ascii="GHEA Grapalat" w:hAnsi="GHEA Grapalat"/>
              </w:rPr>
            </w:pPr>
            <w:r w:rsidRPr="00365C65">
              <w:rPr>
                <w:rFonts w:ascii="GHEA Grapalat" w:hAnsi="GHEA Grapalat"/>
              </w:rPr>
              <w:t>18</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360000</w:t>
            </w:r>
          </w:p>
        </w:tc>
        <w:tc>
          <w:tcPr>
            <w:tcW w:w="6458" w:type="dxa"/>
          </w:tcPr>
          <w:p w:rsidR="00C607C0" w:rsidRPr="006E4160" w:rsidRDefault="00C607C0" w:rsidP="00BB0AD8">
            <w:r w:rsidRPr="006E4160">
              <w:t>Молоко</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19</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455000</w:t>
            </w:r>
          </w:p>
        </w:tc>
        <w:tc>
          <w:tcPr>
            <w:tcW w:w="6458" w:type="dxa"/>
          </w:tcPr>
          <w:p w:rsidR="00C607C0" w:rsidRPr="006E4160" w:rsidRDefault="00C607C0" w:rsidP="00BB0AD8">
            <w:r w:rsidRPr="006E4160">
              <w:t>Йогурт</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20</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360000</w:t>
            </w:r>
          </w:p>
        </w:tc>
        <w:tc>
          <w:tcPr>
            <w:tcW w:w="6458" w:type="dxa"/>
          </w:tcPr>
          <w:p w:rsidR="00C607C0" w:rsidRPr="006E4160" w:rsidRDefault="00C607C0" w:rsidP="00BB0AD8">
            <w:r>
              <w:t>Сметан</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21</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220000</w:t>
            </w:r>
          </w:p>
        </w:tc>
        <w:tc>
          <w:tcPr>
            <w:tcW w:w="6458" w:type="dxa"/>
          </w:tcPr>
          <w:p w:rsidR="00C607C0" w:rsidRPr="006E4160" w:rsidRDefault="00C607C0" w:rsidP="00BB0AD8">
            <w:r w:rsidRPr="006E4160">
              <w:t>Творог</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22</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260000</w:t>
            </w:r>
          </w:p>
        </w:tc>
        <w:tc>
          <w:tcPr>
            <w:tcW w:w="6458" w:type="dxa"/>
          </w:tcPr>
          <w:p w:rsidR="00C607C0" w:rsidRPr="006E4160" w:rsidRDefault="00C607C0" w:rsidP="00BB0AD8">
            <w:r w:rsidRPr="006E4160">
              <w:t>Сгущенное молоко</w:t>
            </w:r>
          </w:p>
        </w:tc>
      </w:tr>
      <w:tr w:rsidR="00C607C0" w:rsidRPr="00501D4F" w:rsidTr="004E2717">
        <w:trPr>
          <w:jc w:val="center"/>
        </w:trPr>
        <w:tc>
          <w:tcPr>
            <w:tcW w:w="1444" w:type="dxa"/>
          </w:tcPr>
          <w:p w:rsidR="00C607C0" w:rsidRPr="00365C65" w:rsidRDefault="00C607C0" w:rsidP="007B148D">
            <w:pPr>
              <w:pStyle w:val="23"/>
              <w:spacing w:line="240" w:lineRule="auto"/>
              <w:ind w:left="360" w:firstLine="0"/>
              <w:jc w:val="right"/>
              <w:rPr>
                <w:rFonts w:ascii="GHEA Grapalat" w:hAnsi="GHEA Grapalat"/>
              </w:rPr>
            </w:pPr>
            <w:r w:rsidRPr="00365C65">
              <w:rPr>
                <w:rFonts w:ascii="GHEA Grapalat" w:hAnsi="GHEA Grapalat"/>
              </w:rPr>
              <w:t>23</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165000</w:t>
            </w:r>
          </w:p>
        </w:tc>
        <w:tc>
          <w:tcPr>
            <w:tcW w:w="6458" w:type="dxa"/>
          </w:tcPr>
          <w:p w:rsidR="00C607C0" w:rsidRPr="006E4160" w:rsidRDefault="00C607C0" w:rsidP="00BB0AD8">
            <w:r w:rsidRPr="006E4160">
              <w:t>печенье</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24</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200000</w:t>
            </w:r>
          </w:p>
        </w:tc>
        <w:tc>
          <w:tcPr>
            <w:tcW w:w="6458" w:type="dxa"/>
          </w:tcPr>
          <w:p w:rsidR="00C607C0" w:rsidRPr="006E4160" w:rsidRDefault="00C607C0" w:rsidP="00BB0AD8">
            <w:r w:rsidRPr="006E4160">
              <w:t>Конфеты в шоколаде</w:t>
            </w:r>
          </w:p>
        </w:tc>
      </w:tr>
      <w:tr w:rsidR="00C607C0" w:rsidRPr="00501D4F" w:rsidTr="004E2717">
        <w:trPr>
          <w:jc w:val="center"/>
        </w:trPr>
        <w:tc>
          <w:tcPr>
            <w:tcW w:w="1444" w:type="dxa"/>
          </w:tcPr>
          <w:p w:rsidR="00C607C0" w:rsidRPr="00194073" w:rsidRDefault="00C607C0" w:rsidP="007B148D">
            <w:pPr>
              <w:pStyle w:val="23"/>
              <w:spacing w:line="240" w:lineRule="auto"/>
              <w:ind w:left="720" w:firstLine="0"/>
              <w:jc w:val="right"/>
              <w:rPr>
                <w:rFonts w:ascii="GHEA Grapalat" w:hAnsi="GHEA Grapalat"/>
              </w:rPr>
            </w:pPr>
            <w:r>
              <w:rPr>
                <w:rFonts w:ascii="GHEA Grapalat" w:hAnsi="GHEA Grapalat"/>
              </w:rPr>
              <w:t>25</w:t>
            </w:r>
          </w:p>
        </w:tc>
        <w:tc>
          <w:tcPr>
            <w:tcW w:w="1332" w:type="dxa"/>
          </w:tcPr>
          <w:p w:rsidR="00C607C0" w:rsidRDefault="00C607C0" w:rsidP="007B148D">
            <w:pPr>
              <w:pStyle w:val="23"/>
              <w:spacing w:line="240" w:lineRule="auto"/>
              <w:ind w:firstLine="0"/>
              <w:jc w:val="left"/>
              <w:rPr>
                <w:rFonts w:ascii="GHEA Grapalat" w:hAnsi="GHEA Grapalat"/>
              </w:rPr>
            </w:pPr>
            <w:r>
              <w:rPr>
                <w:rFonts w:ascii="GHEA Grapalat" w:hAnsi="GHEA Grapalat"/>
              </w:rPr>
              <w:t>260000</w:t>
            </w:r>
          </w:p>
        </w:tc>
        <w:tc>
          <w:tcPr>
            <w:tcW w:w="6458" w:type="dxa"/>
          </w:tcPr>
          <w:p w:rsidR="00C607C0" w:rsidRPr="006E4160" w:rsidRDefault="00C607C0" w:rsidP="00BB0AD8">
            <w:r w:rsidRPr="006E4160">
              <w:t>глушилка</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28</w:t>
            </w:r>
          </w:p>
        </w:tc>
        <w:tc>
          <w:tcPr>
            <w:tcW w:w="1332" w:type="dxa"/>
          </w:tcPr>
          <w:p w:rsidR="00C607C0" w:rsidRPr="00194073" w:rsidRDefault="00C607C0" w:rsidP="007B148D">
            <w:pPr>
              <w:pStyle w:val="23"/>
              <w:spacing w:line="240" w:lineRule="auto"/>
              <w:ind w:firstLine="0"/>
              <w:jc w:val="left"/>
              <w:rPr>
                <w:rFonts w:ascii="GHEA Grapalat" w:hAnsi="GHEA Grapalat"/>
              </w:rPr>
            </w:pPr>
            <w:r>
              <w:rPr>
                <w:rFonts w:ascii="GHEA Grapalat" w:hAnsi="GHEA Grapalat"/>
              </w:rPr>
              <w:t>390500</w:t>
            </w:r>
          </w:p>
        </w:tc>
        <w:tc>
          <w:tcPr>
            <w:tcW w:w="6458" w:type="dxa"/>
          </w:tcPr>
          <w:p w:rsidR="00C607C0" w:rsidRPr="006E4160" w:rsidRDefault="00C607C0" w:rsidP="00BB0AD8">
            <w:r w:rsidRPr="006E4160">
              <w:t>Фруктовые соки</w:t>
            </w:r>
          </w:p>
        </w:tc>
      </w:tr>
      <w:tr w:rsidR="00C607C0" w:rsidRPr="00501D4F" w:rsidTr="004E2717">
        <w:trPr>
          <w:jc w:val="center"/>
        </w:trPr>
        <w:tc>
          <w:tcPr>
            <w:tcW w:w="1444" w:type="dxa"/>
          </w:tcPr>
          <w:p w:rsidR="00C607C0" w:rsidRPr="00825651" w:rsidRDefault="00C607C0" w:rsidP="007B148D">
            <w:pPr>
              <w:pStyle w:val="23"/>
              <w:spacing w:line="240" w:lineRule="auto"/>
              <w:ind w:left="720" w:firstLine="0"/>
              <w:jc w:val="right"/>
              <w:rPr>
                <w:rFonts w:ascii="GHEA Grapalat" w:hAnsi="GHEA Grapalat"/>
              </w:rPr>
            </w:pPr>
            <w:r>
              <w:rPr>
                <w:rFonts w:ascii="GHEA Grapalat" w:hAnsi="GHEA Grapalat"/>
              </w:rPr>
              <w:t>31</w:t>
            </w:r>
          </w:p>
        </w:tc>
        <w:tc>
          <w:tcPr>
            <w:tcW w:w="1332" w:type="dxa"/>
          </w:tcPr>
          <w:p w:rsidR="00C607C0" w:rsidRDefault="00C607C0" w:rsidP="007B148D">
            <w:pPr>
              <w:pStyle w:val="23"/>
              <w:spacing w:line="240" w:lineRule="auto"/>
              <w:ind w:firstLine="0"/>
              <w:jc w:val="left"/>
              <w:rPr>
                <w:rFonts w:ascii="GHEA Grapalat" w:hAnsi="GHEA Grapalat"/>
              </w:rPr>
            </w:pPr>
            <w:r>
              <w:rPr>
                <w:rFonts w:ascii="GHEA Grapalat" w:hAnsi="GHEA Grapalat"/>
              </w:rPr>
              <w:t>234000</w:t>
            </w:r>
          </w:p>
        </w:tc>
        <w:tc>
          <w:tcPr>
            <w:tcW w:w="6458" w:type="dxa"/>
          </w:tcPr>
          <w:p w:rsidR="00C607C0" w:rsidRPr="006E4160" w:rsidRDefault="00C607C0" w:rsidP="00BB0AD8">
            <w:r w:rsidRPr="006E4160">
              <w:t>Томатная паста</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35</w:t>
            </w:r>
          </w:p>
        </w:tc>
        <w:tc>
          <w:tcPr>
            <w:tcW w:w="1332" w:type="dxa"/>
          </w:tcPr>
          <w:p w:rsidR="00C607C0" w:rsidRPr="00825651" w:rsidRDefault="00C607C0" w:rsidP="007B148D">
            <w:pPr>
              <w:pStyle w:val="23"/>
              <w:spacing w:line="240" w:lineRule="auto"/>
              <w:ind w:firstLine="0"/>
              <w:jc w:val="left"/>
              <w:rPr>
                <w:rFonts w:ascii="GHEA Grapalat" w:hAnsi="GHEA Grapalat"/>
              </w:rPr>
            </w:pPr>
            <w:r>
              <w:rPr>
                <w:rFonts w:ascii="GHEA Grapalat" w:hAnsi="GHEA Grapalat"/>
              </w:rPr>
              <w:t>30000</w:t>
            </w:r>
          </w:p>
        </w:tc>
        <w:tc>
          <w:tcPr>
            <w:tcW w:w="6458" w:type="dxa"/>
          </w:tcPr>
          <w:p w:rsidR="00C607C0" w:rsidRPr="006E4160" w:rsidRDefault="00C607C0" w:rsidP="00BB0AD8">
            <w:r w:rsidRPr="006E4160">
              <w:t>Консервированный зеленый горошек</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36</w:t>
            </w:r>
          </w:p>
        </w:tc>
        <w:tc>
          <w:tcPr>
            <w:tcW w:w="1332" w:type="dxa"/>
          </w:tcPr>
          <w:p w:rsidR="00C607C0" w:rsidRPr="00825651" w:rsidRDefault="00C607C0" w:rsidP="007B148D">
            <w:pPr>
              <w:pStyle w:val="23"/>
              <w:spacing w:line="240" w:lineRule="auto"/>
              <w:ind w:firstLine="0"/>
              <w:jc w:val="left"/>
              <w:rPr>
                <w:rFonts w:ascii="GHEA Grapalat" w:hAnsi="GHEA Grapalat"/>
              </w:rPr>
            </w:pPr>
            <w:r>
              <w:rPr>
                <w:rFonts w:ascii="GHEA Grapalat" w:hAnsi="GHEA Grapalat"/>
              </w:rPr>
              <w:t>45000</w:t>
            </w:r>
          </w:p>
        </w:tc>
        <w:tc>
          <w:tcPr>
            <w:tcW w:w="6458" w:type="dxa"/>
          </w:tcPr>
          <w:p w:rsidR="00C607C0" w:rsidRPr="006E4160" w:rsidRDefault="00C607C0" w:rsidP="00BB0AD8">
            <w:r w:rsidRPr="006E4160">
              <w:t>Консервированная кукуруза</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40</w:t>
            </w:r>
          </w:p>
        </w:tc>
        <w:tc>
          <w:tcPr>
            <w:tcW w:w="1332" w:type="dxa"/>
          </w:tcPr>
          <w:p w:rsidR="00C607C0" w:rsidRPr="00A540AB" w:rsidRDefault="00C607C0" w:rsidP="007B148D">
            <w:pPr>
              <w:pStyle w:val="23"/>
              <w:spacing w:line="240" w:lineRule="auto"/>
              <w:ind w:firstLine="0"/>
              <w:jc w:val="left"/>
              <w:rPr>
                <w:rFonts w:ascii="GHEA Grapalat" w:hAnsi="GHEA Grapalat"/>
              </w:rPr>
            </w:pPr>
            <w:r>
              <w:rPr>
                <w:rFonts w:ascii="GHEA Grapalat" w:hAnsi="GHEA Grapalat"/>
              </w:rPr>
              <w:t>1008000</w:t>
            </w:r>
          </w:p>
        </w:tc>
        <w:tc>
          <w:tcPr>
            <w:tcW w:w="6458" w:type="dxa"/>
          </w:tcPr>
          <w:p w:rsidR="00C607C0" w:rsidRPr="006E4160" w:rsidRDefault="00C607C0" w:rsidP="00BB0AD8">
            <w:r w:rsidRPr="006E4160">
              <w:t>Картофель</w:t>
            </w:r>
          </w:p>
        </w:tc>
      </w:tr>
      <w:tr w:rsidR="00C607C0" w:rsidRPr="00501D4F" w:rsidTr="004E2717">
        <w:trPr>
          <w:jc w:val="center"/>
        </w:trPr>
        <w:tc>
          <w:tcPr>
            <w:tcW w:w="1444" w:type="dxa"/>
          </w:tcPr>
          <w:p w:rsidR="00C607C0" w:rsidRPr="00A540AB" w:rsidRDefault="00C607C0" w:rsidP="007B148D">
            <w:pPr>
              <w:pStyle w:val="23"/>
              <w:spacing w:line="240" w:lineRule="auto"/>
              <w:ind w:left="720" w:firstLine="0"/>
              <w:jc w:val="right"/>
              <w:rPr>
                <w:rFonts w:ascii="GHEA Grapalat" w:hAnsi="GHEA Grapalat"/>
              </w:rPr>
            </w:pPr>
            <w:r>
              <w:rPr>
                <w:rFonts w:ascii="GHEA Grapalat" w:hAnsi="GHEA Grapalat"/>
              </w:rPr>
              <w:t>41</w:t>
            </w:r>
          </w:p>
        </w:tc>
        <w:tc>
          <w:tcPr>
            <w:tcW w:w="1332" w:type="dxa"/>
          </w:tcPr>
          <w:p w:rsidR="00C607C0" w:rsidRDefault="00C607C0" w:rsidP="007B148D">
            <w:pPr>
              <w:pStyle w:val="23"/>
              <w:spacing w:line="240" w:lineRule="auto"/>
              <w:ind w:firstLine="0"/>
              <w:jc w:val="left"/>
              <w:rPr>
                <w:rFonts w:ascii="GHEA Grapalat" w:hAnsi="GHEA Grapalat"/>
              </w:rPr>
            </w:pPr>
            <w:r>
              <w:rPr>
                <w:rFonts w:ascii="GHEA Grapalat" w:hAnsi="GHEA Grapalat"/>
              </w:rPr>
              <w:t>75000</w:t>
            </w:r>
          </w:p>
        </w:tc>
        <w:tc>
          <w:tcPr>
            <w:tcW w:w="6458" w:type="dxa"/>
          </w:tcPr>
          <w:p w:rsidR="00C607C0" w:rsidRPr="006E4160" w:rsidRDefault="00C607C0" w:rsidP="00BB0AD8">
            <w:r w:rsidRPr="006E4160">
              <w:t>Смесь зелени</w:t>
            </w:r>
          </w:p>
        </w:tc>
      </w:tr>
      <w:tr w:rsidR="00C607C0" w:rsidRPr="00501D4F" w:rsidTr="004E2717">
        <w:trPr>
          <w:jc w:val="center"/>
        </w:trPr>
        <w:tc>
          <w:tcPr>
            <w:tcW w:w="1444" w:type="dxa"/>
          </w:tcPr>
          <w:p w:rsidR="00C607C0" w:rsidRPr="00365C65" w:rsidRDefault="00C607C0" w:rsidP="007B148D">
            <w:pPr>
              <w:pStyle w:val="23"/>
              <w:spacing w:line="240" w:lineRule="auto"/>
              <w:ind w:left="720" w:firstLine="0"/>
              <w:jc w:val="right"/>
              <w:rPr>
                <w:rFonts w:ascii="GHEA Grapalat" w:hAnsi="GHEA Grapalat"/>
              </w:rPr>
            </w:pPr>
            <w:r w:rsidRPr="00365C65">
              <w:rPr>
                <w:rFonts w:ascii="GHEA Grapalat" w:hAnsi="GHEA Grapalat"/>
              </w:rPr>
              <w:t>5</w:t>
            </w:r>
            <w:r>
              <w:rPr>
                <w:rFonts w:ascii="GHEA Grapalat" w:hAnsi="GHEA Grapalat"/>
              </w:rPr>
              <w:t>4</w:t>
            </w:r>
          </w:p>
        </w:tc>
        <w:tc>
          <w:tcPr>
            <w:tcW w:w="1332" w:type="dxa"/>
          </w:tcPr>
          <w:p w:rsidR="00C607C0" w:rsidRPr="00A540AB" w:rsidRDefault="00C607C0" w:rsidP="007B148D">
            <w:pPr>
              <w:pStyle w:val="23"/>
              <w:spacing w:line="240" w:lineRule="auto"/>
              <w:ind w:firstLine="0"/>
              <w:jc w:val="left"/>
              <w:rPr>
                <w:rFonts w:ascii="GHEA Grapalat" w:hAnsi="GHEA Grapalat"/>
              </w:rPr>
            </w:pPr>
            <w:r>
              <w:rPr>
                <w:rFonts w:ascii="GHEA Grapalat" w:hAnsi="GHEA Grapalat"/>
              </w:rPr>
              <w:t>280000</w:t>
            </w:r>
          </w:p>
        </w:tc>
        <w:tc>
          <w:tcPr>
            <w:tcW w:w="6458" w:type="dxa"/>
          </w:tcPr>
          <w:p w:rsidR="00C607C0" w:rsidRDefault="00C607C0" w:rsidP="00BB0AD8">
            <w:r w:rsidRPr="006E4160">
              <w:t>Шоколадный крем</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501D4F">
        <w:rPr>
          <w:rFonts w:ascii="GHEA Grapalat" w:hAnsi="GHEA Grapalat"/>
          <w:color w:val="FF0000"/>
          <w:sz w:val="24"/>
          <w:szCs w:val="24"/>
        </w:rPr>
        <w:t xml:space="preserve">Технические характеристики товара, а также ее спецификация, технические данные </w:t>
      </w:r>
      <w:r w:rsidRPr="009044F1">
        <w:rPr>
          <w:rFonts w:ascii="GHEA Grapalat" w:hAnsi="GHEA Grapalat"/>
          <w:sz w:val="24"/>
          <w:szCs w:val="24"/>
        </w:rPr>
        <w:t xml:space="preserve">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 xml:space="preserve">При использовании ссылок в технических характеристиках в Приложении N 5 к настоящему приглашению участникам </w:t>
      </w:r>
      <w:r w:rsidRPr="00B453CD">
        <w:rPr>
          <w:rFonts w:ascii="GHEA Grapalat" w:hAnsi="GHEA Grapalat"/>
          <w:sz w:val="24"/>
          <w:szCs w:val="24"/>
        </w:rPr>
        <w:lastRenderedPageBreak/>
        <w:t>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1.2. </w:t>
      </w: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E12B8D" w:rsidRPr="009044F1" w:rsidTr="008B1F5B">
        <w:trPr>
          <w:jc w:val="center"/>
        </w:trPr>
        <w:tc>
          <w:tcPr>
            <w:tcW w:w="6356" w:type="dxa"/>
            <w:gridSpan w:val="2"/>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E12B8D" w:rsidRPr="009044F1" w:rsidTr="008B1F5B">
        <w:trPr>
          <w:jc w:val="center"/>
        </w:trPr>
        <w:tc>
          <w:tcPr>
            <w:tcW w:w="2580"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bl>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w:t>
      </w:r>
      <w:r w:rsidRPr="009044F1">
        <w:rPr>
          <w:rFonts w:ascii="GHEA Grapalat" w:hAnsi="GHEA Grapalat"/>
        </w:rPr>
        <w:lastRenderedPageBreak/>
        <w:t>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D07A58">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D07A58">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w:t>
      </w:r>
      <w:r w:rsidRPr="009044F1">
        <w:rPr>
          <w:rFonts w:ascii="GHEA Grapalat" w:hAnsi="GHEA Grapalat"/>
          <w:sz w:val="24"/>
          <w:szCs w:val="24"/>
        </w:rPr>
        <w:lastRenderedPageBreak/>
        <w:t>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w:t>
      </w:r>
      <w:r w:rsidRPr="009044F1">
        <w:rPr>
          <w:rFonts w:ascii="GHEA Grapalat" w:hAnsi="GHEA Grapalat"/>
        </w:rPr>
        <w:lastRenderedPageBreak/>
        <w:t>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9E3704">
        <w:rPr>
          <w:rFonts w:ascii="GHEA Grapalat" w:hAnsi="GHEA Grapalat"/>
          <w:sz w:val="24"/>
          <w:szCs w:val="24"/>
        </w:rPr>
        <w:t>Араратской области</w:t>
      </w:r>
      <w:proofErr w:type="gramStart"/>
      <w:r w:rsidR="009E3704" w:rsidRPr="009E3704">
        <w:rPr>
          <w:rFonts w:ascii="GHEA Grapalat" w:hAnsi="GHEA Grapalat"/>
          <w:sz w:val="24"/>
          <w:szCs w:val="24"/>
        </w:rPr>
        <w:t xml:space="preserve"> </w:t>
      </w:r>
      <w:r w:rsidR="009E3704" w:rsidRPr="009E3704">
        <w:rPr>
          <w:rFonts w:ascii="Calibri" w:hAnsi="Calibri"/>
          <w:sz w:val="24"/>
          <w:szCs w:val="24"/>
        </w:rPr>
        <w:t xml:space="preserve">  </w:t>
      </w:r>
      <w:r w:rsidR="00090D93" w:rsidRPr="00560726">
        <w:rPr>
          <w:rFonts w:ascii="Sylfaen" w:hAnsi="Sylfaen"/>
        </w:rPr>
        <w:t>В</w:t>
      </w:r>
      <w:proofErr w:type="gramEnd"/>
      <w:r w:rsidR="00090D93" w:rsidRPr="00560726">
        <w:rPr>
          <w:rFonts w:ascii="Sylfaen" w:hAnsi="Sylfaen"/>
        </w:rPr>
        <w:t xml:space="preserve">еди </w:t>
      </w:r>
      <w:r w:rsidR="00090D93" w:rsidRPr="00100BCB">
        <w:rPr>
          <w:rFonts w:ascii="Sylfaen" w:hAnsi="Sylfaen"/>
        </w:rPr>
        <w:t xml:space="preserve">на </w:t>
      </w:r>
      <w:r w:rsidR="00090D93" w:rsidRPr="00560726">
        <w:rPr>
          <w:rFonts w:ascii="Sylfaen" w:hAnsi="Sylfaen"/>
        </w:rPr>
        <w:t>Касьян 26/17</w:t>
      </w:r>
      <w:r w:rsidR="00090D93">
        <w:rPr>
          <w:rFonts w:ascii="Sylfaen" w:hAnsi="Sylfaen"/>
        </w:rPr>
        <w:t xml:space="preserve">  </w:t>
      </w:r>
      <w:r w:rsidR="009E3704" w:rsidRPr="00C044AA">
        <w:rPr>
          <w:rFonts w:ascii="Sylfaen" w:hAnsi="Sylfaen"/>
          <w:sz w:val="24"/>
          <w:szCs w:val="24"/>
        </w:rPr>
        <w:t>1</w:t>
      </w:r>
      <w:r w:rsidR="00C607C0">
        <w:rPr>
          <w:rFonts w:ascii="Sylfaen" w:hAnsi="Sylfaen"/>
          <w:sz w:val="24"/>
          <w:szCs w:val="24"/>
        </w:rPr>
        <w:t>5</w:t>
      </w:r>
      <w:r w:rsidR="009E3704" w:rsidRPr="00C044AA">
        <w:rPr>
          <w:rFonts w:ascii="Sylfaen" w:hAnsi="Sylfaen"/>
          <w:sz w:val="24"/>
          <w:szCs w:val="24"/>
        </w:rPr>
        <w:t>:</w:t>
      </w:r>
      <w:r w:rsidR="00090D93">
        <w:rPr>
          <w:rFonts w:ascii="Sylfaen" w:hAnsi="Sylfaen"/>
          <w:sz w:val="24"/>
          <w:szCs w:val="24"/>
        </w:rPr>
        <w:t xml:space="preserve">00 </w:t>
      </w:r>
      <w:r w:rsidR="009E3704" w:rsidRPr="00C044AA">
        <w:rPr>
          <w:rFonts w:ascii="Sylfaen" w:hAnsi="Sylfaen"/>
          <w:sz w:val="24"/>
          <w:szCs w:val="24"/>
        </w:rPr>
        <w:t xml:space="preserve"> </w:t>
      </w:r>
      <w:r w:rsidR="00C607C0">
        <w:rPr>
          <w:rFonts w:ascii="Sylfaen" w:hAnsi="Sylfaen"/>
          <w:sz w:val="24"/>
          <w:szCs w:val="24"/>
        </w:rPr>
        <w:t>11</w:t>
      </w:r>
      <w:r w:rsidR="009E3704" w:rsidRPr="00C044AA">
        <w:rPr>
          <w:rFonts w:ascii="Sylfaen" w:hAnsi="Sylfaen"/>
          <w:sz w:val="24"/>
          <w:szCs w:val="24"/>
        </w:rPr>
        <w:t>.</w:t>
      </w:r>
      <w:r w:rsidR="009E3704" w:rsidRPr="00C044AA">
        <w:rPr>
          <w:rFonts w:ascii="GHEA Grapalat" w:hAnsi="GHEA Grapalat"/>
          <w:sz w:val="24"/>
          <w:szCs w:val="24"/>
        </w:rPr>
        <w:t>12.202</w:t>
      </w:r>
      <w:r w:rsidR="00C607C0">
        <w:rPr>
          <w:rFonts w:ascii="GHEA Grapalat" w:hAnsi="GHEA Grapalat"/>
          <w:sz w:val="24"/>
          <w:szCs w:val="24"/>
        </w:rPr>
        <w:t xml:space="preserve">4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proofErr w:type="gramStart"/>
      <w:r w:rsidR="009E3704" w:rsidRPr="009E3704">
        <w:rPr>
          <w:rFonts w:ascii="Sylfaen" w:hAnsi="Sylfaen"/>
          <w:i/>
          <w:sz w:val="24"/>
          <w:szCs w:val="24"/>
        </w:rPr>
        <w:t>ян</w:t>
      </w:r>
      <w:proofErr w:type="gram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Pr>
          <w:rFonts w:ascii="GHEA Grapalat" w:hAnsi="GHEA Grapalat"/>
        </w:rPr>
        <w:t xml:space="preserve"> ,</w:t>
      </w:r>
      <w:proofErr w:type="gramEnd"/>
      <w:r>
        <w:rPr>
          <w:rFonts w:ascii="GHEA Grapalat" w:hAnsi="GHEA Grapalat"/>
        </w:rPr>
        <w:t xml:space="preserve">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Pr="002376B5">
        <w:rPr>
          <w:rFonts w:ascii="GHEA Grapalat" w:hAnsi="GHEA Grapalat"/>
          <w:sz w:val="24"/>
          <w:szCs w:val="24"/>
        </w:rPr>
        <w:t>модель</w:t>
      </w:r>
      <w:proofErr w:type="gramEnd"/>
      <w:r w:rsidRPr="002376B5">
        <w:rPr>
          <w:rFonts w:ascii="GHEA Grapalat" w:hAnsi="GHEA Grapalat"/>
          <w:sz w:val="24"/>
          <w:szCs w:val="24"/>
        </w:rPr>
        <w:t xml:space="preserve">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w:t>
      </w:r>
      <w:proofErr w:type="gramStart"/>
      <w:r w:rsidRPr="009044F1">
        <w:rPr>
          <w:rFonts w:ascii="GHEA Grapalat" w:hAnsi="GHEA Grapalat"/>
        </w:rPr>
        <w:t>и</w:t>
      </w:r>
      <w:r w:rsidRPr="000811C1">
        <w:rPr>
          <w:rFonts w:ascii="GHEA Grapalat" w:hAnsi="GHEA Grapalat"/>
        </w:rPr>
        <w:t>-</w:t>
      </w:r>
      <w:proofErr w:type="gramEnd"/>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w:t>
      </w:r>
      <w:r w:rsidRPr="00A14685">
        <w:rPr>
          <w:rFonts w:ascii="GHEA Grapalat" w:hAnsi="GHEA Grapalat"/>
          <w:sz w:val="24"/>
          <w:szCs w:val="24"/>
        </w:rPr>
        <w:lastRenderedPageBreak/>
        <w:t>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roofErr w:type="gramEnd"/>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Вскрытие заявок произойдет на</w:t>
      </w:r>
      <w:proofErr w:type="gramStart"/>
      <w:r w:rsidRPr="009044F1">
        <w:rPr>
          <w:rFonts w:ascii="GHEA Grapalat" w:hAnsi="GHEA Grapalat"/>
          <w:sz w:val="24"/>
          <w:szCs w:val="24"/>
        </w:rPr>
        <w:t xml:space="preserve"> </w:t>
      </w:r>
      <w:r w:rsidR="00090D93" w:rsidRPr="00560726">
        <w:rPr>
          <w:rFonts w:ascii="Sylfaen" w:hAnsi="Sylfaen"/>
        </w:rPr>
        <w:t>В</w:t>
      </w:r>
      <w:proofErr w:type="gramEnd"/>
      <w:r w:rsidR="00090D93" w:rsidRPr="00560726">
        <w:rPr>
          <w:rFonts w:ascii="Sylfaen" w:hAnsi="Sylfaen"/>
        </w:rPr>
        <w:t xml:space="preserve">еди </w:t>
      </w:r>
      <w:r w:rsidR="00090D93" w:rsidRPr="00100BCB">
        <w:rPr>
          <w:rFonts w:ascii="Sylfaen" w:hAnsi="Sylfaen"/>
        </w:rPr>
        <w:t xml:space="preserve">на </w:t>
      </w:r>
      <w:r w:rsidR="00090D93" w:rsidRPr="00560726">
        <w:rPr>
          <w:rFonts w:ascii="Sylfaen" w:hAnsi="Sylfaen"/>
        </w:rPr>
        <w:t>Касьян 26/17</w:t>
      </w:r>
      <w:r w:rsidR="00090D93">
        <w:rPr>
          <w:rFonts w:ascii="Sylfaen" w:hAnsi="Sylfaen"/>
        </w:rPr>
        <w:t xml:space="preserve">   </w:t>
      </w:r>
      <w:r w:rsidR="007941A0">
        <w:rPr>
          <w:rFonts w:ascii="GHEA Grapalat" w:hAnsi="GHEA Grapalat"/>
          <w:color w:val="FF0000"/>
          <w:sz w:val="24"/>
          <w:szCs w:val="24"/>
        </w:rPr>
        <w:t>1</w:t>
      </w:r>
      <w:r w:rsidR="00597E59">
        <w:rPr>
          <w:rFonts w:ascii="GHEA Grapalat" w:hAnsi="GHEA Grapalat"/>
          <w:color w:val="FF0000"/>
          <w:sz w:val="24"/>
          <w:szCs w:val="24"/>
        </w:rPr>
        <w:t>5</w:t>
      </w:r>
      <w:r w:rsidR="009E3704" w:rsidRPr="009E3704">
        <w:rPr>
          <w:rFonts w:ascii="GHEA Grapalat" w:hAnsi="GHEA Grapalat"/>
          <w:color w:val="FF0000"/>
          <w:sz w:val="24"/>
          <w:szCs w:val="24"/>
        </w:rPr>
        <w:t>:</w:t>
      </w:r>
      <w:r w:rsidR="00090D93">
        <w:rPr>
          <w:rFonts w:ascii="Sylfaen" w:hAnsi="Sylfaen"/>
          <w:color w:val="FF0000"/>
          <w:sz w:val="24"/>
          <w:szCs w:val="24"/>
        </w:rPr>
        <w:t>00</w:t>
      </w:r>
      <w:r w:rsidR="009E3704" w:rsidRPr="009E3704">
        <w:rPr>
          <w:rFonts w:ascii="GHEA Grapalat" w:hAnsi="GHEA Grapalat"/>
          <w:color w:val="FF0000"/>
          <w:sz w:val="24"/>
          <w:szCs w:val="24"/>
        </w:rPr>
        <w:t xml:space="preserve"> в</w:t>
      </w:r>
      <w:r w:rsidR="00C044AA">
        <w:rPr>
          <w:rFonts w:ascii="GHEA Grapalat" w:hAnsi="GHEA Grapalat"/>
          <w:color w:val="FF0000"/>
          <w:sz w:val="24"/>
          <w:szCs w:val="24"/>
        </w:rPr>
        <w:t xml:space="preserve"> </w:t>
      </w:r>
      <w:r w:rsidR="00597E59">
        <w:rPr>
          <w:rFonts w:ascii="GHEA Grapalat" w:hAnsi="GHEA Grapalat"/>
          <w:color w:val="FF0000"/>
          <w:sz w:val="24"/>
          <w:szCs w:val="24"/>
        </w:rPr>
        <w:t>11</w:t>
      </w:r>
      <w:r w:rsidR="009E3704" w:rsidRPr="009E3704">
        <w:rPr>
          <w:rFonts w:ascii="GHEA Grapalat" w:hAnsi="GHEA Grapalat"/>
          <w:color w:val="FF0000"/>
          <w:sz w:val="24"/>
          <w:szCs w:val="24"/>
        </w:rPr>
        <w:t>.12.202</w:t>
      </w:r>
      <w:r w:rsidR="00597E59">
        <w:rPr>
          <w:rFonts w:ascii="GHEA Grapalat" w:hAnsi="GHEA Grapalat"/>
          <w:color w:val="FF0000"/>
          <w:sz w:val="24"/>
          <w:szCs w:val="24"/>
        </w:rPr>
        <w:t>4</w:t>
      </w:r>
      <w:r w:rsidR="009E3704" w:rsidRPr="009E3704">
        <w:rPr>
          <w:rFonts w:ascii="Sylfaen" w:hAnsi="Sylfaen"/>
          <w:sz w:val="24"/>
          <w:szCs w:val="24"/>
          <w:lang w:val="hy-AM"/>
        </w:rPr>
        <w:t xml:space="preserve"> </w:t>
      </w:r>
      <w:r w:rsidRPr="009044F1">
        <w:rPr>
          <w:rFonts w:ascii="GHEA Grapalat" w:hAnsi="GHEA Grapalat"/>
          <w:sz w:val="24"/>
          <w:szCs w:val="24"/>
        </w:rPr>
        <w:t xml:space="preserve">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proofErr w:type="gramStart"/>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roofErr w:type="gramEnd"/>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 xml:space="preserve">наличие требуемых (предусмотренных) документов в каждом вскрытом конверте и соответствие их составления установленным </w:t>
      </w:r>
      <w:r>
        <w:rPr>
          <w:rFonts w:ascii="GHEA Grapalat" w:hAnsi="GHEA Grapalat"/>
          <w:spacing w:val="-6"/>
        </w:rPr>
        <w:lastRenderedPageBreak/>
        <w:t>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w:t>
      </w:r>
      <w:proofErr w:type="gramStart"/>
      <w:r>
        <w:rPr>
          <w:rFonts w:ascii="GHEA Grapalat" w:hAnsi="GHEA Grapalat"/>
        </w:rPr>
        <w:t>в-</w:t>
      </w:r>
      <w:proofErr w:type="gramEnd"/>
      <w:r>
        <w:rPr>
          <w:rFonts w:ascii="GHEA Grapalat" w:hAnsi="GHEA Grapalat"/>
        </w:rPr>
        <w:t xml:space="preserve">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proofErr w:type="gramStart"/>
      <w:r w:rsidRPr="00D64A0E">
        <w:rPr>
          <w:rFonts w:ascii="GHEA Grapalat" w:hAnsi="GHEA Grapalat"/>
          <w:sz w:val="24"/>
          <w:szCs w:val="24"/>
        </w:rPr>
        <w:t xml:space="preserve"> </w:t>
      </w:r>
      <w:r w:rsidRPr="00CA3860">
        <w:rPr>
          <w:rFonts w:ascii="GHEA Grapalat" w:hAnsi="GHEA Grapalat"/>
          <w:sz w:val="24"/>
          <w:szCs w:val="24"/>
        </w:rPr>
        <w:t>Е</w:t>
      </w:r>
      <w:proofErr w:type="gramEnd"/>
      <w:r w:rsidRPr="00CA3860">
        <w:rPr>
          <w:rFonts w:ascii="GHEA Grapalat" w:hAnsi="GHEA Grapalat"/>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8.6</w:t>
      </w:r>
      <w:proofErr w:type="gramStart"/>
      <w:r>
        <w:rPr>
          <w:rFonts w:ascii="GHEA Grapalat" w:hAnsi="GHEA Grapalat"/>
          <w:sz w:val="24"/>
          <w:szCs w:val="24"/>
        </w:rPr>
        <w:t xml:space="preserve"> </w:t>
      </w:r>
      <w:r w:rsidRPr="009775E8">
        <w:rPr>
          <w:rFonts w:ascii="GHEA Grapalat" w:hAnsi="GHEA Grapalat"/>
          <w:sz w:val="24"/>
          <w:szCs w:val="24"/>
        </w:rPr>
        <w:t>Е</w:t>
      </w:r>
      <w:proofErr w:type="gramEnd"/>
      <w:r w:rsidRPr="009775E8">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w:t>
      </w:r>
      <w:r w:rsidRPr="00B6749E">
        <w:rPr>
          <w:rFonts w:ascii="GHEA Grapalat" w:hAnsi="GHEA Grapalat"/>
          <w:sz w:val="24"/>
          <w:szCs w:val="24"/>
        </w:rPr>
        <w:lastRenderedPageBreak/>
        <w:t>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Pr="00B6749E">
        <w:rPr>
          <w:rFonts w:ascii="GHEA Grapalat" w:hAnsi="GHEA Grapalat"/>
          <w:sz w:val="24"/>
          <w:szCs w:val="24"/>
        </w:rPr>
        <w:t>ю(</w:t>
      </w:r>
      <w:proofErr w:type="gramEnd"/>
      <w:r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 xml:space="preserve">на десятый </w:t>
      </w:r>
      <w:proofErr w:type="gramStart"/>
      <w:r>
        <w:rPr>
          <w:rFonts w:ascii="GHEA Grapalat" w:hAnsi="GHEA Grapalat"/>
        </w:rPr>
        <w:t>день</w:t>
      </w:r>
      <w:proofErr w:type="gramEnd"/>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proofErr w:type="gramStart"/>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w:t>
      </w:r>
      <w:proofErr w:type="gramEnd"/>
      <w:r>
        <w:rPr>
          <w:rFonts w:ascii="GHEA Grapalat" w:hAnsi="GHEA Grapalat"/>
        </w:rPr>
        <w:t xml:space="preserve">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D07A58">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w:t>
      </w:r>
      <w:r w:rsidRPr="00B24E4B">
        <w:rPr>
          <w:rFonts w:ascii="GHEA Grapalat" w:hAnsi="GHEA Grapalat"/>
        </w:rPr>
        <w:lastRenderedPageBreak/>
        <w:t>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D07A58">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Pr="00357DB8">
        <w:rPr>
          <w:rFonts w:ascii="GHEA Grapalat" w:hAnsi="GHEA Grapalat"/>
        </w:rPr>
        <w:t>-н</w:t>
      </w:r>
      <w:proofErr w:type="gramEnd"/>
      <w:r w:rsidRPr="00357DB8">
        <w:rPr>
          <w:rFonts w:ascii="GHEA Grapalat" w:hAnsi="GHEA Grapalat"/>
        </w:rPr>
        <w:t>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w:t>
      </w:r>
      <w:proofErr w:type="gramStart"/>
      <w:r w:rsidRPr="00637CD2">
        <w:rPr>
          <w:rFonts w:ascii="GHEA Grapalat" w:hAnsi="GHEA Grapalat" w:cs="Sylfaen"/>
        </w:rPr>
        <w:t>,</w:t>
      </w:r>
      <w:proofErr w:type="gramEnd"/>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Pr="00637CD2">
        <w:rPr>
          <w:rFonts w:ascii="GHEA Grapalat" w:hAnsi="GHEA Grapalat" w:cs="Sylfaen"/>
        </w:rPr>
        <w:t>я-</w:t>
      </w:r>
      <w:proofErr w:type="gramEnd"/>
      <w:r w:rsidRPr="00637CD2">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w:t>
      </w:r>
      <w:proofErr w:type="gramStart"/>
      <w:r>
        <w:rPr>
          <w:rFonts w:ascii="GHEA Grapalat" w:hAnsi="GHEA Grapalat"/>
        </w:rPr>
        <w:t xml:space="preserve"> Е</w:t>
      </w:r>
      <w:proofErr w:type="gramEnd"/>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r>
      <w:proofErr w:type="gramStart"/>
      <w:r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lastRenderedPageBreak/>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w:t>
      </w:r>
      <w:proofErr w:type="gramStart"/>
      <w:r w:rsidRPr="008C0D41">
        <w:rPr>
          <w:rFonts w:ascii="GHEA Grapalat" w:hAnsi="GHEA Grapalat"/>
        </w:rPr>
        <w:t>комиссии</w:t>
      </w:r>
      <w:proofErr w:type="gramEnd"/>
      <w:r w:rsidRPr="008C0D41">
        <w:rPr>
          <w:rFonts w:ascii="GHEA Grapalat" w:hAnsi="GHEA Grapalat"/>
        </w:rPr>
        <w:t xml:space="preserve">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D07A58">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D07A58">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proofErr w:type="gramStart"/>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proofErr w:type="gramEnd"/>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w:t>
      </w:r>
      <w:proofErr w:type="gramStart"/>
      <w:r w:rsidRPr="00681C1F">
        <w:rPr>
          <w:rFonts w:ascii="GHEA Grapalat" w:hAnsi="GHEA Grapalat"/>
          <w:color w:val="000000" w:themeColor="text1"/>
        </w:rPr>
        <w:t>а(</w:t>
      </w:r>
      <w:proofErr w:type="gramEnd"/>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w:t>
      </w:r>
      <w:r w:rsidRPr="00174059">
        <w:rPr>
          <w:rFonts w:ascii="GHEA Grapalat" w:hAnsi="GHEA Grapalat"/>
        </w:rPr>
        <w:lastRenderedPageBreak/>
        <w:t>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BF3E44">
        <w:rPr>
          <w:rFonts w:ascii="GHEA Grapalat" w:hAnsi="GHEA Grapalat" w:cs="Sylfaen"/>
        </w:rPr>
        <w:t>по</w:t>
      </w:r>
      <w:proofErr w:type="gramEnd"/>
      <w:r w:rsidRPr="00BF3E44">
        <w:rPr>
          <w:rFonts w:ascii="GHEA Grapalat" w:hAnsi="GHEA Grapalat" w:cs="Sylfaen"/>
        </w:rPr>
        <w:t xml:space="preserve"> более </w:t>
      </w:r>
      <w:proofErr w:type="gramStart"/>
      <w:r w:rsidRPr="00BF3E44">
        <w:rPr>
          <w:rFonts w:ascii="GHEA Grapalat" w:hAnsi="GHEA Grapalat" w:cs="Sylfaen"/>
        </w:rPr>
        <w:t>чем</w:t>
      </w:r>
      <w:proofErr w:type="gramEnd"/>
      <w:r w:rsidRPr="00BF3E44">
        <w:rPr>
          <w:rFonts w:ascii="GHEA Grapalat" w:hAnsi="GHEA Grapalat" w:cs="Sylfaen"/>
        </w:rPr>
        <w:t xml:space="preserve">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52513C">
        <w:rPr>
          <w:rFonts w:asciiTheme="minorHAnsi" w:hAnsiTheme="minorHAnsi"/>
          <w:i/>
        </w:rPr>
        <w:t>.</w:t>
      </w:r>
      <w:proofErr w:type="gramEnd"/>
      <w:r w:rsidRPr="0052513C">
        <w:rPr>
          <w:rFonts w:asciiTheme="minorHAnsi" w:hAnsiTheme="minorHAnsi"/>
          <w:i/>
        </w:rPr>
        <w:t xml:space="preserve"> " </w:t>
      </w:r>
      <w:proofErr w:type="gramStart"/>
      <w:r w:rsidRPr="0052513C">
        <w:rPr>
          <w:rFonts w:asciiTheme="minorHAnsi" w:hAnsiTheme="minorHAnsi"/>
          <w:i/>
        </w:rPr>
        <w:t>и</w:t>
      </w:r>
      <w:proofErr w:type="gramEnd"/>
      <w:r w:rsidRPr="0052513C">
        <w:rPr>
          <w:rFonts w:asciiTheme="minorHAnsi" w:hAnsiTheme="minorHAnsi"/>
          <w:i/>
        </w:rPr>
        <w:t xml:space="preserve">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proofErr w:type="gramStart"/>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52513C">
        <w:rPr>
          <w:rFonts w:asciiTheme="minorHAnsi" w:hAnsiTheme="minorHAnsi"/>
          <w:i/>
        </w:rPr>
        <w:t>,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25254A">
        <w:rPr>
          <w:rFonts w:ascii="GHEA Grapalat" w:hAnsi="GHEA Grapalat"/>
        </w:rPr>
        <w:t>по</w:t>
      </w:r>
      <w:proofErr w:type="gramEnd"/>
      <w:r w:rsidRPr="0025254A">
        <w:rPr>
          <w:rFonts w:ascii="GHEA Grapalat" w:hAnsi="GHEA Grapalat"/>
        </w:rPr>
        <w:t xml:space="preserve"> более </w:t>
      </w:r>
      <w:proofErr w:type="gramStart"/>
      <w:r w:rsidRPr="0025254A">
        <w:rPr>
          <w:rFonts w:ascii="GHEA Grapalat" w:hAnsi="GHEA Grapalat"/>
        </w:rPr>
        <w:t>чем</w:t>
      </w:r>
      <w:proofErr w:type="gramEnd"/>
      <w:r w:rsidRPr="0025254A">
        <w:rPr>
          <w:rFonts w:ascii="GHEA Grapalat" w:hAnsi="GHEA Grapalat"/>
        </w:rPr>
        <w:t xml:space="preserve">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w:t>
      </w:r>
      <w:proofErr w:type="gramStart"/>
      <w:r w:rsidRPr="00250377">
        <w:rPr>
          <w:rFonts w:ascii="GHEA Grapalat" w:hAnsi="GHEA Grapalat"/>
        </w:rPr>
        <w:t xml:space="preserve"> Е</w:t>
      </w:r>
      <w:proofErr w:type="gramEnd"/>
      <w:r w:rsidRPr="00250377">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250377">
        <w:rPr>
          <w:rFonts w:ascii="GHEA Grapalat" w:hAnsi="GHEA Grapalat"/>
        </w:rPr>
        <w:t>правомочия</w:t>
      </w:r>
      <w:proofErr w:type="gramEnd"/>
      <w:r w:rsidRPr="00250377">
        <w:rPr>
          <w:rFonts w:ascii="GHEA Grapalat" w:hAnsi="GHEA Grapalat"/>
        </w:rPr>
        <w:t xml:space="preserve"> по </w:t>
      </w:r>
      <w:r w:rsidRPr="00250377">
        <w:rPr>
          <w:rFonts w:ascii="GHEA Grapalat" w:hAnsi="GHEA Grapalat"/>
        </w:rPr>
        <w:lastRenderedPageBreak/>
        <w:t>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10.8</w:t>
      </w:r>
      <w:proofErr w:type="gramStart"/>
      <w:r w:rsidRPr="00C87B61">
        <w:rPr>
          <w:rFonts w:ascii="GHEA Grapalat" w:hAnsi="GHEA Grapalat"/>
        </w:rPr>
        <w:t xml:space="preserve"> </w:t>
      </w:r>
      <w:r w:rsidRPr="00C87B61">
        <w:rPr>
          <w:rFonts w:ascii="GHEA Grapalat" w:hAnsi="GHEA Grapalat" w:hint="eastAsia"/>
        </w:rPr>
        <w:t>О</w:t>
      </w:r>
      <w:proofErr w:type="gramEnd"/>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w:t>
      </w:r>
      <w:proofErr w:type="gramStart"/>
      <w:r w:rsidRPr="00C87B61">
        <w:rPr>
          <w:rFonts w:ascii="GHEA Grapalat" w:hAnsi="GHEA Grapalat" w:hint="eastAsia"/>
        </w:rPr>
        <w:t>и</w:t>
      </w:r>
      <w:r w:rsidRPr="00C87B61">
        <w:rPr>
          <w:rFonts w:ascii="GHEA Grapalat" w:hAnsi="GHEA Grapalat"/>
        </w:rPr>
        <w:t>-</w:t>
      </w:r>
      <w:proofErr w:type="gramEnd"/>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w:t>
      </w:r>
      <w:r w:rsidRPr="000B56C9">
        <w:rPr>
          <w:rFonts w:ascii="GHEA Grapalat" w:hAnsi="GHEA Grapalat"/>
        </w:rPr>
        <w:lastRenderedPageBreak/>
        <w:t>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70BBD">
        <w:rPr>
          <w:rFonts w:ascii="GHEA Grapalat" w:hAnsi="GHEA Grapalat"/>
        </w:rPr>
        <w:t>лиц-руководителя</w:t>
      </w:r>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proofErr w:type="gramStart"/>
      <w:r w:rsidRPr="00570BBD">
        <w:rPr>
          <w:rFonts w:ascii="GHEA Grapalat" w:hAnsi="GHEA Grapalat"/>
        </w:rPr>
        <w:t>.У</w:t>
      </w:r>
      <w:proofErr w:type="gramEnd"/>
      <w:r w:rsidRPr="00570BBD">
        <w:rPr>
          <w:rFonts w:ascii="GHEA Grapalat" w:hAnsi="GHEA Grapalat"/>
        </w:rPr>
        <w:t>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Pr>
          <w:rFonts w:ascii="GHEA Grapalat" w:hAnsi="GHEA Grapalat"/>
        </w:rPr>
        <w:t>-</w:t>
      </w:r>
      <w:proofErr w:type="gramEnd"/>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w:t>
      </w:r>
      <w:r w:rsidRPr="00B138F3">
        <w:rPr>
          <w:rFonts w:ascii="GHEA Grapalat" w:hAnsi="GHEA Grapalat"/>
        </w:rPr>
        <w:lastRenderedPageBreak/>
        <w:t>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Default="00E12B8D"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Default="00C044AA" w:rsidP="00E12B8D">
      <w:pPr>
        <w:pStyle w:val="norm"/>
        <w:widowControl w:val="0"/>
        <w:spacing w:after="160" w:line="240" w:lineRule="auto"/>
        <w:ind w:firstLine="284"/>
        <w:jc w:val="right"/>
        <w:rPr>
          <w:rFonts w:ascii="GHEA Grapalat" w:hAnsi="GHEA Grapalat"/>
          <w:b/>
          <w:sz w:val="24"/>
          <w:szCs w:val="24"/>
        </w:rPr>
      </w:pPr>
    </w:p>
    <w:p w:rsidR="00C044AA" w:rsidRPr="00F677F1" w:rsidRDefault="00C044AA"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C607C0">
        <w:rPr>
          <w:rFonts w:ascii="Sylfaen" w:hAnsi="Sylfaen"/>
          <w:sz w:val="24"/>
          <w:szCs w:val="24"/>
        </w:rPr>
        <w:t>V2M-GHAPDzB-25/01</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Pr="00D3436F">
        <w:rPr>
          <w:rFonts w:ascii="GHEA Grapalat" w:hAnsi="GHEA Grapalat"/>
          <w:b/>
        </w:rPr>
        <w:t>-</w:t>
      </w:r>
      <w:proofErr w:type="gramEnd"/>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BD0664" w:rsidP="00E12B8D">
      <w:pPr>
        <w:jc w:val="both"/>
        <w:rPr>
          <w:rFonts w:ascii="GHEA Grapalat" w:hAnsi="GHEA Grapalat" w:cs="Sylfaen"/>
        </w:rPr>
      </w:pPr>
      <w:r w:rsidRPr="0015555B">
        <w:rPr>
          <w:rFonts w:ascii="GHEA Grapalat" w:hAnsi="GHEA Grapalat"/>
        </w:rPr>
        <w:t>«</w:t>
      </w:r>
      <w:r w:rsidR="00090D93" w:rsidRPr="00560726">
        <w:rPr>
          <w:rFonts w:ascii="Sylfaen" w:hAnsi="Sylfaen"/>
        </w:rPr>
        <w:t xml:space="preserve">Веди </w:t>
      </w:r>
      <w:r w:rsidR="00090D93">
        <w:rPr>
          <w:rFonts w:ascii="Sylfaen" w:hAnsi="Sylfaen"/>
        </w:rPr>
        <w:t xml:space="preserve"> N2  </w:t>
      </w:r>
      <w:r w:rsidR="00090D93" w:rsidRPr="004550D7">
        <w:rPr>
          <w:rFonts w:ascii="Sylfaen" w:hAnsi="Sylfaen"/>
        </w:rPr>
        <w:t xml:space="preserve"> детский сад</w:t>
      </w:r>
      <w:r w:rsidRPr="0015555B">
        <w:rPr>
          <w:rFonts w:ascii="GHEA Grapalat" w:hAnsi="GHEA Grapalat"/>
        </w:rPr>
        <w:t>»</w:t>
      </w:r>
      <w:r>
        <w:rPr>
          <w:rFonts w:ascii="GHEA Grapalat" w:hAnsi="GHEA Grapalat"/>
        </w:rPr>
        <w:t xml:space="preserve"> </w:t>
      </w:r>
      <w:r w:rsidRPr="0015555B">
        <w:rPr>
          <w:rFonts w:ascii="GHEA Grapalat" w:hAnsi="GHEA Grapalat"/>
        </w:rPr>
        <w:t xml:space="preserve"> HOAK</w:t>
      </w:r>
      <w:r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C607C0">
        <w:rPr>
          <w:rFonts w:ascii="Sylfaen" w:hAnsi="Sylfaen"/>
        </w:rPr>
        <w:t>V2M-GHAPDzB-25/01</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lastRenderedPageBreak/>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C607C0">
        <w:rPr>
          <w:rFonts w:ascii="Sylfaen" w:hAnsi="Sylfaen"/>
        </w:rPr>
        <w:t>V2M-GHAPDzB-25/01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D07A58">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C607C0">
        <w:rPr>
          <w:rFonts w:ascii="Sylfaen" w:hAnsi="Sylfaen"/>
        </w:rPr>
        <w:t>V2M-GHAPDzB-25/01</w:t>
      </w:r>
      <w:r w:rsidR="008B1F5B">
        <w:rPr>
          <w:rFonts w:ascii="Sylfaen" w:hAnsi="Sylfaen"/>
          <w:i/>
        </w:rPr>
        <w:t xml:space="preserve"> </w:t>
      </w:r>
      <w:r w:rsidRPr="00AF791F">
        <w:rPr>
          <w:rFonts w:ascii="GHEA Grapalat" w:hAnsi="GHEA Grapalat"/>
        </w:rPr>
        <w:t>"*</w:t>
      </w:r>
    </w:p>
    <w:p w:rsidR="00E12B8D" w:rsidRDefault="00E12B8D" w:rsidP="00D07A58">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D07A58">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C607C0">
        <w:rPr>
          <w:rFonts w:ascii="Sylfaen" w:hAnsi="Sylfaen"/>
          <w:sz w:val="24"/>
          <w:szCs w:val="24"/>
        </w:rPr>
        <w:t>V2M-GHAPDzB-25/01</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Pr>
          <w:rFonts w:ascii="GHEA Grapalat" w:hAnsi="GHEA Grapalat"/>
        </w:rPr>
        <w:t>"</w:t>
      </w:r>
      <w:r w:rsidR="008B1F5B" w:rsidRPr="008B1F5B">
        <w:rPr>
          <w:rFonts w:ascii="Sylfaen" w:hAnsi="Sylfaen"/>
        </w:rPr>
        <w:t xml:space="preserve"> </w:t>
      </w:r>
      <w:r w:rsidR="00C607C0">
        <w:rPr>
          <w:rFonts w:ascii="Sylfaen" w:hAnsi="Sylfaen"/>
        </w:rPr>
        <w:t>V2M-GHAPDzB-25/01</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C607C0">
        <w:rPr>
          <w:rFonts w:ascii="Sylfaen" w:hAnsi="Sylfaen"/>
          <w:i w:val="0"/>
          <w:sz w:val="24"/>
          <w:szCs w:val="24"/>
        </w:rPr>
        <w:t>V2M-GHAPDzB-25/01</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D07A58">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D07A5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D07A5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07A5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br w:type="page"/>
      </w:r>
    </w:p>
    <w:p w:rsidR="00E12B8D" w:rsidRPr="009A52BE" w:rsidRDefault="00E12B8D" w:rsidP="00D07A58">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D07A5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07A5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D07A5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D07A58"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D07A58"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D07A5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D07A5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D07A58"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D07A58"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D07A5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D07A58"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D07A58"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D07A5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D07A5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07A5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lastRenderedPageBreak/>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07A5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07A5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D07A5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D07A58"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D07A5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D07A5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D07A58"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D07A58"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D07A5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D07A58"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E12B8D" w:rsidRPr="00C843BA" w:rsidRDefault="00D07A5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D07A5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D07A58"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D07A58"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D07A58"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D07A58"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D07A5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gramStart"/>
      <w:r w:rsidRPr="006A6D23">
        <w:rPr>
          <w:rFonts w:ascii="GHEA Grapalat" w:eastAsia="GHEA Grapalat" w:hAnsi="GHEA Grapalat" w:cs="GHEA Grapalat"/>
          <w:i/>
          <w:color w:val="000000"/>
        </w:rPr>
        <w:t>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E12B8D" w:rsidRPr="00B23852" w:rsidRDefault="00D07A5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D07A58"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E12B8D" w:rsidRPr="005600B4" w:rsidRDefault="00D07A5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D07A5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D07A5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D07A5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D07A5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D07A5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w:t>
            </w:r>
            <w:r w:rsidRPr="00407276">
              <w:rPr>
                <w:rFonts w:ascii="GHEA Grapalat" w:eastAsia="GHEA Grapalat" w:hAnsi="GHEA Grapalat" w:cs="GHEA Grapalat"/>
                <w:color w:val="000000"/>
              </w:rPr>
              <w:lastRenderedPageBreak/>
              <w:t>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D07A5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D07A5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D07A5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D07A5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D07A5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D07A5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D07A58">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D07A5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D07A58">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D07A58">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D07A58">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D07A58">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D07A58">
      <w:pPr>
        <w:pStyle w:val="aff3"/>
        <w:numPr>
          <w:ilvl w:val="0"/>
          <w:numId w:val="5"/>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E12B8D" w:rsidRPr="000306ED" w:rsidRDefault="00E12B8D" w:rsidP="00D07A5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w:t>
      </w:r>
      <w:r w:rsidRPr="000306ED">
        <w:rPr>
          <w:rFonts w:ascii="GHEA Grapalat" w:hAnsi="GHEA Grapalat"/>
        </w:rPr>
        <w:lastRenderedPageBreak/>
        <w:t>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D07A5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D07A5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D07A58">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w:t>
      </w:r>
      <w:proofErr w:type="gramStart"/>
      <w:r w:rsidRPr="000306ED">
        <w:rPr>
          <w:rFonts w:ascii="GHEA Grapalat" w:hAnsi="GHEA Grapalat"/>
        </w:rPr>
        <w:t>.В</w:t>
      </w:r>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D07A5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D07A58">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w:t>
      </w:r>
      <w:r w:rsidRPr="000306ED">
        <w:rPr>
          <w:rFonts w:ascii="GHEA Grapalat" w:hAnsi="GHEA Grapalat"/>
        </w:rPr>
        <w:lastRenderedPageBreak/>
        <w:t xml:space="preserve">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proofErr w:type="gramStart"/>
      <w:r w:rsidRPr="000306ED">
        <w:rPr>
          <w:rFonts w:ascii="GHEA Grapalat" w:hAnsi="GHEA Grapalat"/>
        </w:rPr>
        <w:lastRenderedPageBreak/>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C607C0">
        <w:rPr>
          <w:rFonts w:ascii="Sylfaen" w:hAnsi="Sylfaen"/>
          <w:sz w:val="24"/>
          <w:szCs w:val="24"/>
        </w:rPr>
        <w:t>V2M-GHAPDzB-25/01</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C607C0">
        <w:rPr>
          <w:rFonts w:ascii="Sylfaen" w:hAnsi="Sylfaen"/>
        </w:rPr>
        <w:t>V2M-GHAPDzB-25/01</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C607C0">
        <w:rPr>
          <w:rFonts w:ascii="Sylfaen" w:hAnsi="Sylfaen"/>
        </w:rPr>
        <w:t>V2M-GHAPDzB-25/01</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организованной</w:t>
      </w:r>
      <w:proofErr w:type="gramStart"/>
      <w:r w:rsidR="00446B99" w:rsidRPr="00446B99">
        <w:rPr>
          <w:rFonts w:ascii="GHEA Grapalat" w:hAnsi="GHEA Grapalat"/>
          <w:spacing w:val="-6"/>
          <w:sz w:val="22"/>
          <w:szCs w:val="22"/>
        </w:rPr>
        <w:t xml:space="preserve">     </w:t>
      </w:r>
      <w:r w:rsidR="00C044AA">
        <w:rPr>
          <w:rFonts w:ascii="Sylfaen" w:hAnsi="Sylfaen"/>
        </w:rPr>
        <w:t>&lt;&lt;В</w:t>
      </w:r>
      <w:proofErr w:type="gramEnd"/>
      <w:r w:rsidR="00C044AA">
        <w:rPr>
          <w:rFonts w:ascii="Sylfaen" w:hAnsi="Sylfaen"/>
        </w:rPr>
        <w:t xml:space="preserve">еду № </w:t>
      </w:r>
      <w:r w:rsidR="00090D93">
        <w:rPr>
          <w:rFonts w:ascii="Sylfaen" w:hAnsi="Sylfaen"/>
        </w:rPr>
        <w:t>2</w:t>
      </w:r>
      <w:r w:rsidR="00C044AA" w:rsidRPr="001F1A3A">
        <w:rPr>
          <w:rFonts w:ascii="Sylfaen" w:hAnsi="Sylfaen"/>
        </w:rPr>
        <w:t>НУХ&gt;&gt;</w:t>
      </w:r>
      <w:r w:rsidR="00BD0664" w:rsidRPr="0015555B">
        <w:rPr>
          <w:rFonts w:ascii="GHEA Grapalat" w:hAnsi="GHEA Grapalat"/>
        </w:rPr>
        <w:t>HOAK</w:t>
      </w:r>
      <w:r w:rsidR="00BD066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C607C0">
        <w:rPr>
          <w:rFonts w:ascii="Sylfaen" w:hAnsi="Sylfaen"/>
          <w:i/>
        </w:rPr>
        <w:t>V2M-GHAPDzB-25/01</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gramEnd"/>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090D93">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proofErr w:type="gramStart"/>
            <w:r w:rsidRPr="00446B99">
              <w:rPr>
                <w:rFonts w:ascii="Sylfaen" w:hAnsi="Sylfaen"/>
              </w:rPr>
              <w:t xml:space="preserve"> </w:t>
            </w:r>
            <w:r w:rsidRPr="00446B99">
              <w:rPr>
                <w:rFonts w:ascii="Sylfaen" w:hAnsi="Sylfaen"/>
                <w:lang w:val="hy-AM"/>
              </w:rPr>
              <w:t xml:space="preserve"> </w:t>
            </w:r>
            <w:r w:rsidR="00C044AA">
              <w:rPr>
                <w:rFonts w:ascii="Sylfaen" w:hAnsi="Sylfaen"/>
              </w:rPr>
              <w:t>&lt;&lt;В</w:t>
            </w:r>
            <w:proofErr w:type="gramEnd"/>
            <w:r w:rsidR="00C044AA">
              <w:rPr>
                <w:rFonts w:ascii="Sylfaen" w:hAnsi="Sylfaen"/>
              </w:rPr>
              <w:t xml:space="preserve">еду № </w:t>
            </w:r>
            <w:r w:rsidR="00090D93">
              <w:rPr>
                <w:rFonts w:ascii="Sylfaen" w:hAnsi="Sylfaen"/>
              </w:rPr>
              <w:t>2</w:t>
            </w:r>
            <w:r w:rsidR="00C044AA" w:rsidRPr="001F1A3A">
              <w:rPr>
                <w:rFonts w:ascii="Sylfaen" w:hAnsi="Sylfaen"/>
              </w:rPr>
              <w:t xml:space="preserve"> НУХ&gt;&gt;</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sidR="00090D93">
              <w:rPr>
                <w:rFonts w:ascii="Sylfaen" w:hAnsi="Sylfaen" w:cs="Arial"/>
                <w:color w:val="2C2D2E"/>
                <w:sz w:val="23"/>
                <w:szCs w:val="23"/>
                <w:shd w:val="clear" w:color="auto" w:fill="FFFFFF"/>
                <w:lang w:val="hy-AM"/>
              </w:rPr>
              <w:t>041</w:t>
            </w:r>
            <w:r w:rsidR="00090D93">
              <w:rPr>
                <w:rFonts w:ascii="Sylfaen" w:hAnsi="Sylfaen" w:cs="Arial"/>
                <w:color w:val="2C2D2E"/>
                <w:sz w:val="23"/>
                <w:szCs w:val="23"/>
                <w:shd w:val="clear" w:color="auto" w:fill="FFFFFF"/>
                <w:lang w:val="en-US"/>
              </w:rPr>
              <w:t>04775</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D0A48" w:rsidRDefault="00446B99" w:rsidP="004D0A48">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r w:rsidRPr="00446B99">
              <w:rPr>
                <w:rFonts w:ascii="Sylfaen" w:hAnsi="Sylfaen"/>
                <w:lang w:val="hy-AM"/>
              </w:rPr>
              <w:t xml:space="preserve"> </w:t>
            </w:r>
            <w:r w:rsidR="004D0A48" w:rsidRPr="004D0A48">
              <w:t xml:space="preserve"> </w:t>
            </w:r>
            <w:r w:rsidR="00C044AA" w:rsidRPr="00FD0E2F">
              <w:rPr>
                <w:b/>
              </w:rPr>
              <w:t xml:space="preserve"> А</w:t>
            </w:r>
            <w:r w:rsidR="00C044AA" w:rsidRPr="00E94078">
              <w:rPr>
                <w:b/>
              </w:rPr>
              <w:t>кба</w:t>
            </w:r>
            <w:r w:rsidR="00C044AA" w:rsidRPr="00B138F3">
              <w:rPr>
                <w:rFonts w:ascii="GHEA Grapalat" w:hAnsi="GHEA Grapalat"/>
              </w:rPr>
              <w:t xml:space="preserve"> </w:t>
            </w:r>
            <w:r w:rsidR="00C044AA" w:rsidRPr="00FD0E2F">
              <w:rPr>
                <w:rFonts w:ascii="GHEA Grapalat" w:hAnsi="GHEA Grapalat"/>
                <w:b/>
              </w:rPr>
              <w:t>банк</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(сч.№)</w:t>
            </w:r>
            <w:r w:rsidRPr="00446B99">
              <w:rPr>
                <w:rFonts w:ascii="Arial" w:hAnsi="Arial" w:cs="Arial"/>
                <w:color w:val="2C2D2E"/>
                <w:sz w:val="23"/>
                <w:szCs w:val="23"/>
                <w:shd w:val="clear" w:color="auto" w:fill="FFFFFF"/>
              </w:rPr>
              <w:t xml:space="preserve">  </w:t>
            </w:r>
            <w:r w:rsidR="00090D93">
              <w:rPr>
                <w:rFonts w:ascii="Sylfaen" w:hAnsi="Sylfaen" w:cs="Arial"/>
                <w:color w:val="2C2D2E"/>
                <w:sz w:val="23"/>
                <w:szCs w:val="23"/>
                <w:shd w:val="clear" w:color="auto" w:fill="FFFFFF"/>
                <w:lang w:val="hy-AM"/>
              </w:rPr>
              <w:t>220</w:t>
            </w:r>
            <w:r w:rsidR="00090D93">
              <w:rPr>
                <w:rFonts w:ascii="Sylfaen" w:hAnsi="Sylfaen" w:cs="Arial"/>
                <w:color w:val="2C2D2E"/>
                <w:sz w:val="23"/>
                <w:szCs w:val="23"/>
                <w:shd w:val="clear" w:color="auto" w:fill="FFFFFF"/>
                <w:lang w:val="en-US"/>
              </w:rPr>
              <w:t>123350039000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плательщика (банк </w:t>
            </w:r>
            <w:r w:rsidRPr="00B138F3">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w:t>
            </w:r>
            <w:r w:rsidRPr="00B138F3">
              <w:rPr>
                <w:rFonts w:ascii="GHEA Grapalat" w:hAnsi="GHEA Grapalat"/>
                <w:sz w:val="18"/>
                <w:szCs w:val="18"/>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w:t>
            </w:r>
            <w:r w:rsidRPr="00B138F3">
              <w:rPr>
                <w:rFonts w:ascii="GHEA Grapalat" w:hAnsi="GHEA Grapalat"/>
                <w:sz w:val="18"/>
                <w:szCs w:val="18"/>
              </w:rPr>
              <w:lastRenderedPageBreak/>
              <w:t xml:space="preserve">(филиала)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widowControl w:val="0"/>
        <w:spacing w:after="160"/>
        <w:ind w:left="567" w:right="565"/>
        <w:jc w:val="center"/>
        <w:rPr>
          <w:rFonts w:ascii="GHEA Grapalat" w:hAnsi="GHEA Grapalat"/>
          <w:b/>
        </w:rPr>
      </w:pPr>
    </w:p>
    <w:p w:rsidR="00C044AA" w:rsidRDefault="00C044AA" w:rsidP="00E12B8D">
      <w:pPr>
        <w:widowControl w:val="0"/>
        <w:spacing w:after="160"/>
        <w:ind w:left="567" w:right="565"/>
        <w:jc w:val="center"/>
        <w:rPr>
          <w:rFonts w:ascii="GHEA Grapalat" w:hAnsi="GHEA Grapalat"/>
          <w:b/>
        </w:rPr>
      </w:pPr>
    </w:p>
    <w:p w:rsidR="00C044AA" w:rsidRDefault="00C044AA" w:rsidP="00E12B8D">
      <w:pPr>
        <w:widowControl w:val="0"/>
        <w:spacing w:after="160"/>
        <w:ind w:left="567" w:right="565"/>
        <w:jc w:val="center"/>
        <w:rPr>
          <w:rFonts w:ascii="GHEA Grapalat" w:hAnsi="GHEA Grapalat"/>
          <w:b/>
        </w:rPr>
      </w:pPr>
    </w:p>
    <w:p w:rsidR="00C044AA" w:rsidRDefault="00C044AA" w:rsidP="00E12B8D">
      <w:pPr>
        <w:widowControl w:val="0"/>
        <w:spacing w:after="160"/>
        <w:ind w:left="567" w:right="565"/>
        <w:jc w:val="center"/>
        <w:rPr>
          <w:rFonts w:ascii="GHEA Grapalat" w:hAnsi="GHEA Grapalat"/>
          <w:b/>
        </w:rPr>
      </w:pPr>
    </w:p>
    <w:p w:rsidR="00C044AA" w:rsidRDefault="00C044AA" w:rsidP="00E12B8D">
      <w:pPr>
        <w:widowControl w:val="0"/>
        <w:spacing w:after="160"/>
        <w:ind w:left="567" w:right="565"/>
        <w:jc w:val="center"/>
        <w:rPr>
          <w:rFonts w:ascii="GHEA Grapalat" w:hAnsi="GHEA Grapalat"/>
          <w:b/>
        </w:rPr>
      </w:pPr>
    </w:p>
    <w:p w:rsidR="00C044AA" w:rsidRPr="00B138F3" w:rsidRDefault="00C044AA"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C607C0">
        <w:rPr>
          <w:rFonts w:ascii="Sylfaen" w:hAnsi="Sylfaen"/>
        </w:rPr>
        <w:t>V2M-GHAPDzB-25/01</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BD0664" w:rsidRPr="0015555B">
        <w:rPr>
          <w:rFonts w:ascii="GHEA Grapalat" w:hAnsi="GHEA Grapalat"/>
        </w:rPr>
        <w:t>«</w:t>
      </w:r>
      <w:r w:rsidR="00C044AA">
        <w:rPr>
          <w:rFonts w:ascii="Sylfaen" w:hAnsi="Sylfaen"/>
        </w:rPr>
        <w:t xml:space="preserve">Веду № </w:t>
      </w:r>
      <w:r w:rsidR="00090D93">
        <w:rPr>
          <w:rFonts w:ascii="Sylfaen" w:hAnsi="Sylfaen"/>
        </w:rPr>
        <w:t>2</w:t>
      </w:r>
      <w:r w:rsidR="00C044AA">
        <w:rPr>
          <w:rFonts w:ascii="Sylfaen" w:hAnsi="Sylfaen"/>
        </w:rPr>
        <w:t xml:space="preserve"> </w:t>
      </w:r>
      <w:r w:rsidR="00C044AA" w:rsidRPr="004550D7">
        <w:rPr>
          <w:rFonts w:ascii="Sylfaen" w:hAnsi="Sylfaen"/>
        </w:rPr>
        <w:t xml:space="preserve"> </w:t>
      </w:r>
      <w:r w:rsidR="00BD0664" w:rsidRPr="0015555B">
        <w:rPr>
          <w:rFonts w:ascii="GHEA Grapalat" w:hAnsi="GHEA Grapalat"/>
        </w:rPr>
        <w:t>детский сад»</w:t>
      </w:r>
      <w:r w:rsidR="00BD0664">
        <w:rPr>
          <w:rFonts w:ascii="GHEA Grapalat" w:hAnsi="GHEA Grapalat"/>
        </w:rPr>
        <w:t xml:space="preserve"> </w:t>
      </w:r>
      <w:r w:rsidR="00BD0664" w:rsidRPr="0015555B">
        <w:rPr>
          <w:rFonts w:ascii="GHEA Grapalat" w:hAnsi="GHEA Grapalat"/>
        </w:rPr>
        <w:t xml:space="preserve"> HOAK</w:t>
      </w:r>
      <w:r w:rsidR="00BD0664" w:rsidRPr="00B138F3">
        <w:rPr>
          <w:rFonts w:ascii="GHEA Grapalat" w:hAnsi="GHEA Grapalat"/>
          <w:spacing w:val="-6"/>
        </w:rPr>
        <w:t xml:space="preserve"> </w:t>
      </w:r>
      <w:r w:rsidR="00BD0664" w:rsidRPr="00BD0664">
        <w:rPr>
          <w:rFonts w:ascii="GHEA Grapalat" w:hAnsi="GHEA Grapalat"/>
          <w:spacing w:val="-6"/>
        </w:rPr>
        <w:t xml:space="preserve"> </w:t>
      </w:r>
      <w:r w:rsidRPr="00B138F3">
        <w:rPr>
          <w:rFonts w:ascii="GHEA Grapalat" w:hAnsi="GHEA Grapalat"/>
          <w:spacing w:val="-6"/>
        </w:rPr>
        <w:t xml:space="preserve">далее — Заказчик) </w:t>
      </w:r>
      <w:proofErr w:type="gramEnd"/>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C607C0">
        <w:rPr>
          <w:rFonts w:ascii="Sylfaen" w:hAnsi="Sylfaen"/>
          <w:i/>
        </w:rPr>
        <w:t>V2M-GHAPDzB-25/01</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lastRenderedPageBreak/>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Репортинг" (Кредитное бюро) </w:t>
      </w:r>
      <w:r w:rsidRPr="00B138F3">
        <w:rPr>
          <w:rFonts w:ascii="GHEA Grapalat" w:hAnsi="GHEA Grapalat"/>
        </w:rPr>
        <w:lastRenderedPageBreak/>
        <w:t>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090D93">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BD0664" w:rsidRPr="0015555B">
              <w:rPr>
                <w:rFonts w:ascii="GHEA Grapalat" w:hAnsi="GHEA Grapalat"/>
              </w:rPr>
              <w:t xml:space="preserve">« </w:t>
            </w:r>
            <w:r w:rsidR="00C044AA">
              <w:rPr>
                <w:rFonts w:ascii="Sylfaen" w:hAnsi="Sylfaen"/>
              </w:rPr>
              <w:t xml:space="preserve"> Веду № </w:t>
            </w:r>
            <w:r w:rsidR="00090D93">
              <w:rPr>
                <w:rFonts w:ascii="Sylfaen" w:hAnsi="Sylfaen"/>
              </w:rPr>
              <w:t>2</w:t>
            </w:r>
            <w:r w:rsidR="00C044AA" w:rsidRPr="001F1A3A">
              <w:rPr>
                <w:rFonts w:ascii="Sylfaen" w:hAnsi="Sylfaen"/>
              </w:rPr>
              <w:t xml:space="preserve"> </w:t>
            </w:r>
            <w:r w:rsidR="00BD0664" w:rsidRPr="0015555B">
              <w:rPr>
                <w:rFonts w:ascii="GHEA Grapalat" w:hAnsi="GHEA Grapalat"/>
              </w:rPr>
              <w:t>детский сад»</w:t>
            </w:r>
            <w:r w:rsidR="00BD0664">
              <w:rPr>
                <w:rFonts w:ascii="GHEA Grapalat" w:hAnsi="GHEA Grapalat"/>
              </w:rPr>
              <w:t xml:space="preserve"> </w:t>
            </w:r>
            <w:r w:rsidR="00BD0664" w:rsidRPr="0015555B">
              <w:rPr>
                <w:rFonts w:ascii="GHEA Grapalat" w:hAnsi="GHEA Grapalat"/>
              </w:rPr>
              <w:t xml:space="preserve">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rPr>
                <w:rFonts w:ascii="Sylfaen" w:hAnsi="Sylfaen"/>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 xml:space="preserve"> </w:t>
            </w:r>
            <w:r w:rsidR="00090D93">
              <w:rPr>
                <w:rFonts w:ascii="Sylfaen" w:hAnsi="Sylfaen" w:cs="Arial"/>
                <w:color w:val="2C2D2E"/>
                <w:sz w:val="23"/>
                <w:szCs w:val="23"/>
                <w:shd w:val="clear" w:color="auto" w:fill="FFFFFF"/>
                <w:lang w:val="hy-AM"/>
              </w:rPr>
              <w:t>041</w:t>
            </w:r>
            <w:r w:rsidR="00090D93">
              <w:rPr>
                <w:rFonts w:ascii="Sylfaen" w:hAnsi="Sylfaen" w:cs="Arial"/>
                <w:color w:val="2C2D2E"/>
                <w:sz w:val="23"/>
                <w:szCs w:val="23"/>
                <w:shd w:val="clear" w:color="auto" w:fill="FFFFFF"/>
                <w:lang w:val="en-US"/>
              </w:rPr>
              <w:t>04775</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D0A4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Sylfaen" w:hAnsi="Sylfaen"/>
                <w:lang w:val="hy-AM"/>
              </w:rPr>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111E" w:rsidRDefault="00446B99" w:rsidP="00446B9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w:t>
            </w:r>
            <w:r w:rsidR="00090D93">
              <w:rPr>
                <w:rFonts w:ascii="Sylfaen" w:hAnsi="Sylfaen" w:cs="Arial"/>
                <w:color w:val="2C2D2E"/>
                <w:sz w:val="23"/>
                <w:szCs w:val="23"/>
                <w:shd w:val="clear" w:color="auto" w:fill="FFFFFF"/>
                <w:lang w:val="hy-AM"/>
              </w:rPr>
              <w:t>220</w:t>
            </w:r>
            <w:r w:rsidR="00090D93">
              <w:rPr>
                <w:rFonts w:ascii="Sylfaen" w:hAnsi="Sylfaen" w:cs="Arial"/>
                <w:color w:val="2C2D2E"/>
                <w:sz w:val="23"/>
                <w:szCs w:val="23"/>
                <w:shd w:val="clear" w:color="auto" w:fill="FFFFFF"/>
                <w:lang w:val="en-US"/>
              </w:rPr>
              <w:t>123350039000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плательщика (банк </w:t>
            </w:r>
            <w:r w:rsidRPr="00B138F3">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w:t>
            </w:r>
            <w:r w:rsidRPr="00B138F3">
              <w:rPr>
                <w:rFonts w:ascii="GHEA Grapalat" w:hAnsi="GHEA Grapalat"/>
                <w:sz w:val="18"/>
                <w:szCs w:val="18"/>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w:t>
            </w:r>
            <w:r w:rsidRPr="00B138F3">
              <w:rPr>
                <w:rFonts w:ascii="GHEA Grapalat" w:hAnsi="GHEA Grapalat"/>
                <w:sz w:val="18"/>
                <w:szCs w:val="18"/>
              </w:rPr>
              <w:lastRenderedPageBreak/>
              <w:t xml:space="preserve">(филиала)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C607C0">
        <w:rPr>
          <w:rFonts w:ascii="Sylfaen" w:hAnsi="Sylfaen"/>
          <w:sz w:val="24"/>
          <w:szCs w:val="24"/>
        </w:rPr>
        <w:t>V2M-GHAPDzB-25/01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 xml:space="preserve">заключаемым </w:t>
      </w:r>
      <w:proofErr w:type="gramStart"/>
      <w:r w:rsidRPr="00731BFC">
        <w:rPr>
          <w:rFonts w:ascii="GHEA Grapalat" w:eastAsiaTheme="minorHAnsi" w:hAnsi="GHEA Grapalat" w:cstheme="minorBidi"/>
        </w:rPr>
        <w:t>между</w:t>
      </w:r>
      <w:proofErr w:type="gramEnd"/>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910F01">
        <w:rPr>
          <w:rFonts w:ascii="GHEA Grapalat" w:eastAsiaTheme="minorHAnsi" w:hAnsi="GHEA Grapalat" w:cstheme="minorBidi"/>
          <w:sz w:val="18"/>
          <w:szCs w:val="18"/>
        </w:rPr>
        <w:t xml:space="preserve">номер </w:t>
      </w:r>
      <w:proofErr w:type="gramStart"/>
      <w:r w:rsidRPr="00910F01">
        <w:rPr>
          <w:rFonts w:ascii="GHEA Grapalat" w:eastAsiaTheme="minorHAnsi" w:hAnsi="GHEA Grapalat" w:cstheme="minorBidi"/>
          <w:sz w:val="18"/>
          <w:szCs w:val="18"/>
        </w:rPr>
        <w:t>заключаемого</w:t>
      </w:r>
      <w:proofErr w:type="gramEnd"/>
      <w:r w:rsidRPr="00910F01">
        <w:rPr>
          <w:rFonts w:ascii="GHEA Grapalat" w:eastAsiaTheme="minorHAnsi" w:hAnsi="GHEA Grapalat" w:cstheme="minorBidi"/>
          <w:sz w:val="18"/>
          <w:szCs w:val="18"/>
        </w:rPr>
        <w:t xml:space="preserve">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lastRenderedPageBreak/>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proofErr w:type="gramStart"/>
      <w:r w:rsidRPr="00910F01">
        <w:rPr>
          <w:rFonts w:ascii="GHEA Grapalat" w:eastAsiaTheme="minorHAnsi" w:hAnsi="GHEA Grapalat" w:cstheme="minorBidi"/>
        </w:rPr>
        <w:t>дня</w:t>
      </w:r>
      <w:proofErr w:type="gramEnd"/>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proofErr w:type="gramStart"/>
      <w:r w:rsidRPr="00910F01">
        <w:rPr>
          <w:rFonts w:ascii="GHEA Grapalat" w:eastAsiaTheme="minorHAnsi" w:hAnsi="GHEA Grapalat" w:cstheme="minorBidi"/>
        </w:rPr>
        <w:t>указанный</w:t>
      </w:r>
      <w:proofErr w:type="gramEnd"/>
      <w:r w:rsidRPr="00910F01">
        <w:rPr>
          <w:rFonts w:ascii="GHEA Grapalat" w:eastAsiaTheme="minorHAnsi" w:hAnsi="GHEA Grapalat" w:cstheme="minorBidi"/>
        </w:rPr>
        <w:t xml:space="preserve">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C607C0">
        <w:rPr>
          <w:rFonts w:ascii="Sylfaen" w:hAnsi="Sylfaen"/>
          <w:sz w:val="24"/>
          <w:szCs w:val="24"/>
        </w:rPr>
        <w:t>V2M-GHAPDzB-25/01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4"/>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w:t>
      </w:r>
      <w:r w:rsidRPr="00B138F3">
        <w:rPr>
          <w:rFonts w:ascii="GHEA Grapalat" w:hAnsi="GHEA Grapalat"/>
        </w:rPr>
        <w:lastRenderedPageBreak/>
        <w:t xml:space="preserve">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6"/>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 xml:space="preserve">Покупатель платит за поставленный ему товар в драмах Республики Армения, в безналичной форме, путем перечисления денежных </w:t>
      </w:r>
      <w:r w:rsidRPr="00B138F3">
        <w:rPr>
          <w:rFonts w:ascii="GHEA Grapalat" w:hAnsi="GHEA Grapalat"/>
        </w:rPr>
        <w:lastRenderedPageBreak/>
        <w:t>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7"/>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lastRenderedPageBreak/>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_____ рабочих дней с </w:t>
      </w:r>
      <w:proofErr w:type="gramStart"/>
      <w:r>
        <w:rPr>
          <w:rFonts w:ascii="GHEA Grapalat" w:hAnsi="GHEA Grapalat"/>
        </w:rPr>
        <w:t>рабочего дня, следующего за днем получения акта приема-передачи представляет</w:t>
      </w:r>
      <w:proofErr w:type="gramEnd"/>
      <w:r>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8"/>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lastRenderedPageBreak/>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9"/>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30"/>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1"/>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proofErr w:type="gramStart"/>
      <w:r w:rsidRPr="00B138F3">
        <w:rPr>
          <w:rFonts w:ascii="GHEA Grapalat" w:hAnsi="GHEA Grapalat"/>
        </w:rPr>
        <w:t>,а</w:t>
      </w:r>
      <w:proofErr w:type="gramEnd"/>
      <w:r w:rsidRPr="00B138F3">
        <w:rPr>
          <w:rFonts w:ascii="GHEA Grapalat" w:hAnsi="GHEA Grapalat"/>
        </w:rPr>
        <w:t xml:space="preserve">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w:t>
      </w:r>
      <w:r w:rsidRPr="00B138F3">
        <w:rPr>
          <w:rFonts w:ascii="GHEA Grapalat" w:hAnsi="GHEA Grapalat"/>
        </w:rPr>
        <w:lastRenderedPageBreak/>
        <w:t>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w:t>
      </w:r>
      <w:proofErr w:type="gramStart"/>
      <w:r w:rsidRPr="00DC2F9B">
        <w:rPr>
          <w:rFonts w:ascii="GHEA Grapalat" w:hAnsi="GHEA Grapalat"/>
        </w:rPr>
        <w:t>дств дл</w:t>
      </w:r>
      <w:proofErr w:type="gramEnd"/>
      <w:r w:rsidRPr="00DC2F9B">
        <w:rPr>
          <w:rFonts w:ascii="GHEA Grapalat" w:hAnsi="GHEA Grapalat"/>
        </w:rPr>
        <w:t>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w:t>
      </w:r>
      <w:proofErr w:type="gramStart"/>
      <w:r w:rsidRPr="00974EA8">
        <w:rPr>
          <w:rFonts w:ascii="GHEA Grapalat" w:hAnsi="GHEA Grapalat"/>
        </w:rPr>
        <w:t>o</w:t>
      </w:r>
      <w:proofErr w:type="gram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974EA8">
        <w:rPr>
          <w:rFonts w:ascii="GHEA Grapalat" w:hAnsi="GHEA Grapalat"/>
        </w:rPr>
        <w:t>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2"/>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C044AA" w:rsidRPr="00F3446E" w:rsidRDefault="00BD0664" w:rsidP="00C044AA">
            <w:r w:rsidRPr="00383F64">
              <w:t xml:space="preserve">      </w:t>
            </w:r>
          </w:p>
          <w:p w:rsidR="00090D93" w:rsidRPr="004F1501" w:rsidRDefault="00090D93" w:rsidP="00090D93">
            <w:pPr>
              <w:widowControl w:val="0"/>
              <w:spacing w:after="160"/>
              <w:jc w:val="center"/>
              <w:rPr>
                <w:rFonts w:ascii="GHEA Grapalat" w:hAnsi="GHEA Grapalat" w:cs="Sylfaen"/>
                <w:b/>
                <w:bCs/>
              </w:rPr>
            </w:pPr>
            <w:r w:rsidRPr="00BD674E">
              <w:rPr>
                <w:rFonts w:ascii="Sylfaen" w:hAnsi="Sylfaen"/>
              </w:rPr>
              <w:t xml:space="preserve">Веди </w:t>
            </w:r>
            <w:r>
              <w:rPr>
                <w:rFonts w:ascii="Sylfaen" w:hAnsi="Sylfaen"/>
              </w:rPr>
              <w:t>N2</w:t>
            </w:r>
            <w:r w:rsidRPr="00BD674E">
              <w:rPr>
                <w:rFonts w:ascii="Sylfaen" w:hAnsi="Sylfaen"/>
              </w:rPr>
              <w:t xml:space="preserve"> </w:t>
            </w:r>
            <w:r w:rsidRPr="004F1501">
              <w:rPr>
                <w:rFonts w:ascii="Sylfaen" w:hAnsi="Sylfaen"/>
              </w:rPr>
              <w:t xml:space="preserve">  детский сад» </w:t>
            </w:r>
            <w:r w:rsidRPr="004F1501">
              <w:rPr>
                <w:rFonts w:ascii="Sylfaen" w:hAnsi="Sylfaen"/>
                <w:lang w:val="en-US"/>
              </w:rPr>
              <w:t>HOAK</w:t>
            </w:r>
            <w:r w:rsidRPr="004F1501">
              <w:rPr>
                <w:rFonts w:ascii="Sylfaen" w:hAnsi="Sylfaen"/>
              </w:rPr>
              <w:t xml:space="preserve">    </w:t>
            </w:r>
          </w:p>
          <w:p w:rsidR="00090D93" w:rsidRPr="00BD674E" w:rsidRDefault="00090D93" w:rsidP="00090D93">
            <w:pPr>
              <w:jc w:val="center"/>
              <w:rPr>
                <w:rFonts w:ascii="Sylfaen" w:hAnsi="Sylfaen"/>
              </w:rPr>
            </w:pPr>
            <w:r>
              <w:rPr>
                <w:rFonts w:ascii="Sylfaen" w:hAnsi="Sylfaen"/>
              </w:rPr>
              <w:t>Г. Веди, Касян 26/17</w:t>
            </w:r>
          </w:p>
          <w:p w:rsidR="00090D93" w:rsidRPr="004F1501" w:rsidRDefault="00090D93" w:rsidP="00090D93">
            <w:pPr>
              <w:jc w:val="center"/>
            </w:pPr>
            <w:r w:rsidRPr="004F1501">
              <w:t>Акба банк:</w:t>
            </w:r>
          </w:p>
          <w:p w:rsidR="00090D93" w:rsidRPr="00BD674E" w:rsidRDefault="00090D93" w:rsidP="00090D93">
            <w:pPr>
              <w:jc w:val="center"/>
            </w:pPr>
            <w:r w:rsidRPr="004F1501">
              <w:t xml:space="preserve">ПК </w:t>
            </w:r>
            <w:r w:rsidRPr="004F1501">
              <w:rPr>
                <w:rFonts w:ascii="Sylfaen" w:hAnsi="Sylfaen" w:cs="Arial"/>
                <w:color w:val="2C2D2E"/>
                <w:sz w:val="23"/>
                <w:szCs w:val="23"/>
                <w:shd w:val="clear" w:color="auto" w:fill="FFFFFF"/>
                <w:lang w:val="hy-AM"/>
              </w:rPr>
              <w:t>220</w:t>
            </w:r>
            <w:r>
              <w:rPr>
                <w:rFonts w:ascii="Sylfaen" w:hAnsi="Sylfaen" w:cs="Arial"/>
                <w:color w:val="2C2D2E"/>
                <w:sz w:val="23"/>
                <w:szCs w:val="23"/>
                <w:shd w:val="clear" w:color="auto" w:fill="FFFFFF"/>
              </w:rPr>
              <w:t>123350039000</w:t>
            </w:r>
          </w:p>
          <w:p w:rsidR="00090D93" w:rsidRPr="004F1501" w:rsidRDefault="00090D93" w:rsidP="00090D93">
            <w:pPr>
              <w:widowControl w:val="0"/>
              <w:spacing w:after="160"/>
              <w:jc w:val="center"/>
              <w:rPr>
                <w:rFonts w:ascii="Sylfaen" w:hAnsi="Sylfaen"/>
                <w:lang w:val="hy-AM"/>
              </w:rPr>
            </w:pPr>
            <w:r w:rsidRPr="004F1501">
              <w:t>AVC 0</w:t>
            </w:r>
            <w:r>
              <w:t>4104775</w:t>
            </w:r>
          </w:p>
          <w:p w:rsidR="00BD0664" w:rsidRPr="00F3446E" w:rsidRDefault="00090D93" w:rsidP="00090D93">
            <w:pPr>
              <w:widowControl w:val="0"/>
              <w:spacing w:after="160"/>
              <w:jc w:val="center"/>
            </w:pPr>
            <w:r>
              <w:t>Ж. Аветис</w:t>
            </w:r>
            <w:r w:rsidRPr="004F1501">
              <w:t>ян</w:t>
            </w:r>
            <w:r>
              <w:rPr>
                <w:rFonts w:ascii="GHEA Grapalat" w:hAnsi="GHEA Grapalat"/>
              </w:rPr>
              <w:br/>
            </w:r>
          </w:p>
          <w:p w:rsidR="00E12B8D" w:rsidRPr="00CC23DA" w:rsidRDefault="00E12B8D" w:rsidP="00CC23DA">
            <w:pPr>
              <w:widowControl w:val="0"/>
              <w:jc w:val="center"/>
              <w:rPr>
                <w:rFonts w:ascii="GHEA Grapalat" w:hAnsi="GHEA Grapalat"/>
              </w:rPr>
            </w:pPr>
            <w:r w:rsidRPr="00CC23DA">
              <w:rPr>
                <w:rFonts w:ascii="GHEA Grapalat" w:hAnsi="GHEA Grapalat"/>
              </w:rPr>
              <w:t>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420336" w:rsidRDefault="00420336" w:rsidP="00420336">
      <w:r>
        <w:rPr>
          <w:noProof/>
        </w:rPr>
        <mc:AlternateContent>
          <mc:Choice Requires="wps">
            <w:drawing>
              <wp:anchor distT="0" distB="0" distL="114300" distR="114300" simplePos="0" relativeHeight="251659264" behindDoc="0" locked="0" layoutInCell="1" allowOverlap="1" wp14:anchorId="1499E155" wp14:editId="6E6646FA">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420336" w:rsidRDefault="00420336" w:rsidP="00420336">
                            <w:pPr>
                              <w:contextualSpacing/>
                            </w:pPr>
                            <w:r>
                              <w:rPr>
                                <w:noProof/>
                                <w:position w:val="-6"/>
                              </w:rPr>
                              <w:drawing>
                                <wp:inline distT="0" distB="0" distL="0" distR="0" wp14:anchorId="68F579D9" wp14:editId="2C5067AE">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420336" w:rsidRDefault="00420336" w:rsidP="00420336">
                      <w:pPr>
                        <w:contextualSpacing/>
                      </w:pPr>
                      <w:r>
                        <w:rPr>
                          <w:noProof/>
                          <w:position w:val="-6"/>
                        </w:rPr>
                        <w:drawing>
                          <wp:inline distT="0" distB="0" distL="0" distR="0" wp14:anchorId="68F579D9" wp14:editId="2C5067AE">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3"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420336" w:rsidRPr="00365C65" w:rsidRDefault="00420336" w:rsidP="00420336">
      <w:pPr>
        <w:ind w:left="2268"/>
        <w:jc w:val="right"/>
        <w:rPr>
          <w:rFonts w:ascii="GHEA Grapalat" w:hAnsi="GHEA Grapalat"/>
          <w:i/>
          <w:sz w:val="18"/>
          <w:lang w:val="hy-AM"/>
        </w:rPr>
      </w:pPr>
      <w:r w:rsidRPr="00365C65">
        <w:rPr>
          <w:rFonts w:ascii="GHEA Grapalat" w:hAnsi="GHEA Grapalat"/>
          <w:i/>
          <w:sz w:val="18"/>
          <w:lang w:val="hy-AM"/>
        </w:rPr>
        <w:t>Приложение № 1</w:t>
      </w:r>
    </w:p>
    <w:p w:rsidR="00420336" w:rsidRPr="00365C65" w:rsidRDefault="00420336" w:rsidP="00420336">
      <w:pPr>
        <w:jc w:val="right"/>
        <w:rPr>
          <w:rFonts w:ascii="GHEA Grapalat" w:hAnsi="GHEA Grapalat"/>
          <w:i/>
          <w:sz w:val="18"/>
          <w:lang w:val="hy-AM"/>
        </w:rPr>
      </w:pPr>
      <w:r w:rsidRPr="00365C65">
        <w:rPr>
          <w:rFonts w:ascii="GHEA Grapalat" w:hAnsi="GHEA Grapalat"/>
          <w:i/>
          <w:sz w:val="18"/>
          <w:lang w:val="hy-AM"/>
        </w:rPr>
        <w:t>«» 20 лет запечатанный</w:t>
      </w:r>
    </w:p>
    <w:p w:rsidR="00420336" w:rsidRPr="00365C65" w:rsidRDefault="00420336" w:rsidP="00420336">
      <w:pPr>
        <w:jc w:val="right"/>
        <w:rPr>
          <w:rFonts w:ascii="GHEA Grapalat" w:hAnsi="GHEA Grapalat"/>
          <w:i/>
          <w:sz w:val="18"/>
          <w:lang w:val="hy-AM"/>
        </w:rPr>
      </w:pPr>
      <w:r w:rsidRPr="00365C65">
        <w:rPr>
          <w:rFonts w:ascii="GHEA Grapalat" w:hAnsi="GHEA Grapalat"/>
          <w:i/>
          <w:sz w:val="18"/>
          <w:lang w:val="hy-AM"/>
        </w:rPr>
        <w:t xml:space="preserve">                      код контракта</w:t>
      </w:r>
    </w:p>
    <w:p w:rsidR="00420336" w:rsidRPr="00365C65" w:rsidRDefault="00420336" w:rsidP="00420336">
      <w:pPr>
        <w:jc w:val="center"/>
        <w:rPr>
          <w:rFonts w:ascii="GHEA Grapalat" w:hAnsi="GHEA Grapalat"/>
          <w:sz w:val="18"/>
          <w:lang w:val="hy-AM"/>
        </w:rPr>
      </w:pPr>
    </w:p>
    <w:p w:rsidR="00420336" w:rsidRPr="00365C65" w:rsidRDefault="00420336" w:rsidP="00420336">
      <w:pPr>
        <w:jc w:val="center"/>
        <w:rPr>
          <w:rFonts w:ascii="GHEA Grapalat" w:hAnsi="GHEA Grapalat"/>
          <w:sz w:val="20"/>
          <w:lang w:val="hy-AM"/>
        </w:rPr>
      </w:pPr>
    </w:p>
    <w:p w:rsidR="00420336" w:rsidRPr="00365C65" w:rsidRDefault="00420336" w:rsidP="00420336">
      <w:pPr>
        <w:jc w:val="center"/>
        <w:rPr>
          <w:rFonts w:ascii="GHEA Grapalat" w:hAnsi="GHEA Grapalat"/>
          <w:sz w:val="22"/>
          <w:szCs w:val="22"/>
          <w:lang w:val="hy-AM"/>
        </w:rPr>
      </w:pPr>
      <w:r w:rsidRPr="00365C65">
        <w:rPr>
          <w:rFonts w:ascii="GHEA Grapalat" w:hAnsi="GHEA Grapalat"/>
          <w:sz w:val="22"/>
          <w:szCs w:val="22"/>
          <w:lang w:val="hy-AM"/>
        </w:rPr>
        <w:t>ТЕХНИЧЕСКИЕ ХАРАКТЕРИСТИКИ - ГРАФИК ЗАКУПОК*</w:t>
      </w:r>
    </w:p>
    <w:p w:rsidR="00420336" w:rsidRPr="00365C65" w:rsidRDefault="00420336" w:rsidP="00420336">
      <w:pPr>
        <w:rPr>
          <w:rFonts w:ascii="GHEA Grapalat" w:hAnsi="GHEA Grapalat"/>
          <w:sz w:val="18"/>
          <w:lang w:val="hy-AM"/>
        </w:rPr>
      </w:pPr>
    </w:p>
    <w:p w:rsidR="00420336" w:rsidRPr="00365C65" w:rsidRDefault="00420336" w:rsidP="00420336">
      <w:pPr>
        <w:rPr>
          <w:rFonts w:ascii="GHEA Grapalat" w:hAnsi="GHEA Grapalat"/>
          <w:sz w:val="20"/>
          <w:lang w:val="hy-AM"/>
        </w:rPr>
      </w:pPr>
    </w:p>
    <w:p w:rsidR="00420336" w:rsidRPr="00365C65" w:rsidRDefault="00420336" w:rsidP="00420336">
      <w:pPr>
        <w:jc w:val="center"/>
        <w:rPr>
          <w:rFonts w:ascii="GHEA Grapalat" w:hAnsi="GHEA Grapalat"/>
          <w:sz w:val="20"/>
          <w:lang w:val="hy-AM"/>
        </w:rPr>
      </w:pP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t xml:space="preserve">                                                                </w:t>
      </w:r>
      <w:r w:rsidRPr="00365C65">
        <w:rPr>
          <w:rFonts w:ascii="GHEA Grapalat" w:hAnsi="GHEA Grapalat" w:cs="Sylfaen"/>
          <w:sz w:val="20"/>
          <w:lang w:val="hy-AM"/>
        </w:rPr>
        <w:t>РА:</w:t>
      </w:r>
      <w:r w:rsidRPr="00365C65">
        <w:rPr>
          <w:rFonts w:ascii="GHEA Grapalat" w:hAnsi="GHEA Grapalat"/>
          <w:sz w:val="20"/>
          <w:lang w:val="hy-AM"/>
        </w:rPr>
        <w:t xml:space="preserve"> </w:t>
      </w:r>
      <w:r w:rsidRPr="00365C65">
        <w:rPr>
          <w:rFonts w:ascii="GHEA Grapalat" w:hAnsi="GHEA Grapalat" w:cs="Sylfaen"/>
          <w:sz w:val="20"/>
          <w:lang w:val="hy-AM"/>
        </w:rPr>
        <w:t>драм</w:t>
      </w:r>
    </w:p>
    <w:tbl>
      <w:tblPr>
        <w:tblW w:w="162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437"/>
        <w:gridCol w:w="823"/>
        <w:gridCol w:w="1022"/>
        <w:gridCol w:w="855"/>
        <w:gridCol w:w="5807"/>
        <w:gridCol w:w="672"/>
        <w:gridCol w:w="811"/>
        <w:gridCol w:w="1080"/>
        <w:gridCol w:w="586"/>
        <w:gridCol w:w="1134"/>
        <w:gridCol w:w="658"/>
        <w:gridCol w:w="1510"/>
      </w:tblGrid>
      <w:tr w:rsidR="00420336" w:rsidRPr="00365C65" w:rsidTr="007B148D">
        <w:trPr>
          <w:trHeight w:val="153"/>
        </w:trPr>
        <w:tc>
          <w:tcPr>
            <w:tcW w:w="16232" w:type="dxa"/>
            <w:gridSpan w:val="13"/>
            <w:shd w:val="clear" w:color="auto" w:fill="auto"/>
          </w:tcPr>
          <w:p w:rsidR="00420336" w:rsidRPr="00365C65" w:rsidRDefault="00420336" w:rsidP="007B148D">
            <w:pPr>
              <w:jc w:val="center"/>
              <w:rPr>
                <w:rFonts w:ascii="GHEA Grapalat" w:hAnsi="GHEA Grapalat"/>
                <w:sz w:val="18"/>
              </w:rPr>
            </w:pPr>
            <w:r w:rsidRPr="00365C65">
              <w:rPr>
                <w:rFonts w:ascii="GHEA Grapalat" w:hAnsi="GHEA Grapalat" w:cs="Sylfaen"/>
                <w:sz w:val="18"/>
              </w:rPr>
              <w:t>Продукт:</w:t>
            </w:r>
          </w:p>
        </w:tc>
      </w:tr>
      <w:tr w:rsidR="00420336" w:rsidRPr="00365C65" w:rsidTr="007B148D">
        <w:trPr>
          <w:trHeight w:val="233"/>
        </w:trPr>
        <w:tc>
          <w:tcPr>
            <w:tcW w:w="837" w:type="dxa"/>
            <w:vMerge w:val="restart"/>
            <w:shd w:val="clear" w:color="auto" w:fill="auto"/>
          </w:tcPr>
          <w:p w:rsidR="00420336" w:rsidRPr="00365C65" w:rsidRDefault="00420336" w:rsidP="007B148D">
            <w:pPr>
              <w:jc w:val="center"/>
              <w:rPr>
                <w:rFonts w:ascii="GHEA Grapalat" w:hAnsi="GHEA Grapalat"/>
                <w:sz w:val="18"/>
              </w:rPr>
            </w:pPr>
            <w:r w:rsidRPr="00365C65">
              <w:rPr>
                <w:rFonts w:ascii="GHEA Grapalat" w:hAnsi="GHEA Grapalat" w:cs="Sylfaen"/>
                <w:sz w:val="18"/>
              </w:rPr>
              <w:t>по приглашению</w:t>
            </w:r>
            <w:r w:rsidRPr="00365C65">
              <w:rPr>
                <w:rFonts w:ascii="GHEA Grapalat" w:hAnsi="GHEA Grapalat"/>
                <w:sz w:val="18"/>
              </w:rPr>
              <w:t xml:space="preserve"> </w:t>
            </w:r>
            <w:r w:rsidRPr="00365C65">
              <w:rPr>
                <w:rFonts w:ascii="GHEA Grapalat" w:hAnsi="GHEA Grapalat" w:cs="Sylfaen"/>
                <w:sz w:val="18"/>
              </w:rPr>
              <w:t>запланировано</w:t>
            </w:r>
            <w:r w:rsidRPr="00365C65">
              <w:rPr>
                <w:rFonts w:ascii="GHEA Grapalat" w:hAnsi="GHEA Grapalat"/>
                <w:sz w:val="18"/>
              </w:rPr>
              <w:t xml:space="preserve"> </w:t>
            </w:r>
            <w:r w:rsidRPr="00365C65">
              <w:rPr>
                <w:rFonts w:ascii="GHEA Grapalat" w:hAnsi="GHEA Grapalat" w:cs="Sylfaen"/>
                <w:sz w:val="18"/>
              </w:rPr>
              <w:t>доза</w:t>
            </w:r>
            <w:r w:rsidRPr="00365C65">
              <w:rPr>
                <w:rFonts w:ascii="GHEA Grapalat" w:hAnsi="GHEA Grapalat"/>
                <w:sz w:val="18"/>
              </w:rPr>
              <w:t xml:space="preserve"> </w:t>
            </w:r>
            <w:r w:rsidRPr="00365C65">
              <w:rPr>
                <w:rFonts w:ascii="GHEA Grapalat" w:hAnsi="GHEA Grapalat" w:cs="Sylfaen"/>
                <w:sz w:val="18"/>
              </w:rPr>
              <w:lastRenderedPageBreak/>
              <w:t>число</w:t>
            </w:r>
          </w:p>
        </w:tc>
        <w:tc>
          <w:tcPr>
            <w:tcW w:w="1260" w:type="dxa"/>
            <w:gridSpan w:val="2"/>
            <w:vMerge w:val="restart"/>
            <w:shd w:val="clear" w:color="auto" w:fill="auto"/>
          </w:tcPr>
          <w:p w:rsidR="00420336" w:rsidRPr="00365C65" w:rsidRDefault="00420336" w:rsidP="007B148D">
            <w:pPr>
              <w:jc w:val="center"/>
              <w:rPr>
                <w:rFonts w:ascii="GHEA Grapalat" w:hAnsi="GHEA Grapalat"/>
                <w:sz w:val="18"/>
              </w:rPr>
            </w:pPr>
            <w:r w:rsidRPr="00365C65">
              <w:rPr>
                <w:rFonts w:ascii="GHEA Grapalat" w:hAnsi="GHEA Grapalat" w:cs="Sylfaen"/>
                <w:sz w:val="18"/>
              </w:rPr>
              <w:lastRenderedPageBreak/>
              <w:t>шопинг</w:t>
            </w:r>
            <w:r w:rsidRPr="00365C65">
              <w:rPr>
                <w:rFonts w:ascii="GHEA Grapalat" w:hAnsi="GHEA Grapalat"/>
                <w:sz w:val="18"/>
              </w:rPr>
              <w:t xml:space="preserve"> </w:t>
            </w:r>
            <w:r w:rsidRPr="00365C65">
              <w:rPr>
                <w:rFonts w:ascii="GHEA Grapalat" w:hAnsi="GHEA Grapalat" w:cs="Sylfaen"/>
                <w:sz w:val="18"/>
              </w:rPr>
              <w:t>с планом</w:t>
            </w:r>
            <w:r w:rsidRPr="00365C65">
              <w:rPr>
                <w:rFonts w:ascii="GHEA Grapalat" w:hAnsi="GHEA Grapalat"/>
                <w:sz w:val="18"/>
              </w:rPr>
              <w:t xml:space="preserve"> </w:t>
            </w:r>
            <w:r w:rsidRPr="00365C65">
              <w:rPr>
                <w:rFonts w:ascii="GHEA Grapalat" w:hAnsi="GHEA Grapalat" w:cs="Sylfaen"/>
                <w:sz w:val="18"/>
              </w:rPr>
              <w:t>запланировано</w:t>
            </w:r>
            <w:r w:rsidRPr="00365C65">
              <w:rPr>
                <w:rFonts w:ascii="GHEA Grapalat" w:hAnsi="GHEA Grapalat"/>
                <w:sz w:val="18"/>
              </w:rPr>
              <w:t xml:space="preserve"> </w:t>
            </w:r>
            <w:r w:rsidRPr="00365C65">
              <w:rPr>
                <w:rFonts w:ascii="GHEA Grapalat" w:hAnsi="GHEA Grapalat" w:cs="Sylfaen"/>
                <w:sz w:val="18"/>
              </w:rPr>
              <w:t>через</w:t>
            </w:r>
            <w:r w:rsidRPr="00365C65">
              <w:rPr>
                <w:rFonts w:ascii="GHEA Grapalat" w:hAnsi="GHEA Grapalat"/>
                <w:sz w:val="18"/>
              </w:rPr>
              <w:t xml:space="preserve"> </w:t>
            </w:r>
            <w:r w:rsidRPr="00365C65">
              <w:rPr>
                <w:rFonts w:ascii="GHEA Grapalat" w:hAnsi="GHEA Grapalat" w:cs="Sylfaen"/>
                <w:sz w:val="18"/>
              </w:rPr>
              <w:t>код</w:t>
            </w:r>
            <w:r w:rsidRPr="00365C65">
              <w:rPr>
                <w:rFonts w:ascii="GHEA Grapalat" w:hAnsi="GHEA Grapalat"/>
                <w:sz w:val="18"/>
              </w:rPr>
              <w:t>`</w:t>
            </w:r>
            <w:proofErr w:type="gramStart"/>
            <w:r w:rsidRPr="00365C65">
              <w:rPr>
                <w:rFonts w:ascii="GHEA Grapalat" w:hAnsi="GHEA Grapalat"/>
                <w:sz w:val="18"/>
              </w:rPr>
              <w:t>`</w:t>
            </w:r>
            <w:r w:rsidRPr="00365C65">
              <w:rPr>
                <w:rFonts w:ascii="GHEA Grapalat" w:hAnsi="GHEA Grapalat" w:cs="Sylfaen"/>
                <w:sz w:val="18"/>
              </w:rPr>
              <w:t>в</w:t>
            </w:r>
            <w:proofErr w:type="gramEnd"/>
            <w:r w:rsidRPr="00365C65">
              <w:rPr>
                <w:rFonts w:ascii="GHEA Grapalat" w:hAnsi="GHEA Grapalat" w:cs="Sylfaen"/>
                <w:sz w:val="18"/>
              </w:rPr>
              <w:t xml:space="preserve"> соответстви</w:t>
            </w:r>
            <w:r w:rsidRPr="00365C65">
              <w:rPr>
                <w:rFonts w:ascii="GHEA Grapalat" w:hAnsi="GHEA Grapalat" w:cs="Sylfaen"/>
                <w:sz w:val="18"/>
              </w:rPr>
              <w:lastRenderedPageBreak/>
              <w:t>и с</w:t>
            </w:r>
            <w:r w:rsidRPr="00365C65">
              <w:rPr>
                <w:rFonts w:ascii="GHEA Grapalat" w:hAnsi="GHEA Grapalat"/>
                <w:sz w:val="18"/>
              </w:rPr>
              <w:t xml:space="preserve"> </w:t>
            </w:r>
            <w:r w:rsidRPr="00365C65">
              <w:rPr>
                <w:rFonts w:ascii="GHEA Grapalat" w:hAnsi="GHEA Grapalat" w:cs="Sylfaen"/>
                <w:sz w:val="18"/>
              </w:rPr>
              <w:t>ГМА:</w:t>
            </w:r>
            <w:r w:rsidRPr="00365C65">
              <w:rPr>
                <w:rFonts w:ascii="GHEA Grapalat" w:hAnsi="GHEA Grapalat"/>
                <w:sz w:val="18"/>
              </w:rPr>
              <w:t xml:space="preserve"> </w:t>
            </w:r>
            <w:r w:rsidRPr="00365C65">
              <w:rPr>
                <w:rFonts w:ascii="GHEA Grapalat" w:hAnsi="GHEA Grapalat" w:cs="Sylfaen"/>
                <w:sz w:val="18"/>
              </w:rPr>
              <w:t>классификация</w:t>
            </w:r>
            <w:r w:rsidRPr="00365C65">
              <w:rPr>
                <w:rFonts w:ascii="GHEA Grapalat" w:hAnsi="GHEA Grapalat"/>
                <w:sz w:val="18"/>
              </w:rPr>
              <w:t>(цена за просмотр)</w:t>
            </w:r>
          </w:p>
        </w:tc>
        <w:tc>
          <w:tcPr>
            <w:tcW w:w="1022" w:type="dxa"/>
            <w:vMerge w:val="restart"/>
            <w:shd w:val="clear" w:color="auto" w:fill="auto"/>
          </w:tcPr>
          <w:p w:rsidR="00420336" w:rsidRPr="00365C65" w:rsidRDefault="00420336" w:rsidP="007B148D">
            <w:pPr>
              <w:jc w:val="center"/>
              <w:rPr>
                <w:rFonts w:ascii="GHEA Grapalat" w:hAnsi="GHEA Grapalat"/>
                <w:sz w:val="18"/>
              </w:rPr>
            </w:pPr>
            <w:r w:rsidRPr="00365C65">
              <w:rPr>
                <w:rFonts w:ascii="GHEA Grapalat" w:hAnsi="GHEA Grapalat" w:cs="Sylfaen"/>
                <w:sz w:val="18"/>
              </w:rPr>
              <w:lastRenderedPageBreak/>
              <w:t>имя:</w:t>
            </w:r>
          </w:p>
        </w:tc>
        <w:tc>
          <w:tcPr>
            <w:tcW w:w="855" w:type="dxa"/>
            <w:vMerge w:val="restart"/>
            <w:shd w:val="clear" w:color="auto" w:fill="auto"/>
          </w:tcPr>
          <w:p w:rsidR="00420336" w:rsidRPr="00365C65" w:rsidRDefault="00420336" w:rsidP="007B148D">
            <w:pPr>
              <w:jc w:val="center"/>
              <w:rPr>
                <w:rFonts w:ascii="GHEA Grapalat" w:hAnsi="GHEA Grapalat"/>
                <w:sz w:val="18"/>
              </w:rPr>
            </w:pPr>
            <w:r w:rsidRPr="00365C65">
              <w:rPr>
                <w:rFonts w:ascii="GHEA Grapalat" w:hAnsi="GHEA Grapalat" w:cs="Sylfaen"/>
                <w:sz w:val="18"/>
              </w:rPr>
              <w:t>товар</w:t>
            </w:r>
            <w:r w:rsidRPr="00365C65">
              <w:rPr>
                <w:rFonts w:ascii="GHEA Grapalat" w:hAnsi="GHEA Grapalat"/>
                <w:sz w:val="18"/>
              </w:rPr>
              <w:t xml:space="preserve"> </w:t>
            </w:r>
            <w:r w:rsidRPr="00365C65">
              <w:rPr>
                <w:rFonts w:ascii="GHEA Grapalat" w:hAnsi="GHEA Grapalat" w:cs="Sylfaen"/>
                <w:sz w:val="18"/>
              </w:rPr>
              <w:t>знак</w:t>
            </w:r>
            <w:proofErr w:type="gramStart"/>
            <w:r w:rsidRPr="00365C65">
              <w:rPr>
                <w:rFonts w:ascii="GHEA Grapalat" w:hAnsi="GHEA Grapalat"/>
                <w:sz w:val="18"/>
              </w:rPr>
              <w:t>,</w:t>
            </w:r>
            <w:r w:rsidRPr="00365C65">
              <w:rPr>
                <w:rFonts w:ascii="GHEA Grapalat" w:hAnsi="GHEA Grapalat" w:cs="Sylfaen"/>
                <w:sz w:val="18"/>
                <w:lang w:val="hy-AM"/>
              </w:rPr>
              <w:t>ф</w:t>
            </w:r>
            <w:proofErr w:type="gramEnd"/>
            <w:r w:rsidRPr="00365C65">
              <w:rPr>
                <w:rFonts w:ascii="GHEA Grapalat" w:hAnsi="GHEA Grapalat" w:cs="Sylfaen"/>
                <w:sz w:val="18"/>
                <w:lang w:val="hy-AM"/>
              </w:rPr>
              <w:t>ирменный</w:t>
            </w:r>
            <w:r w:rsidRPr="00365C65">
              <w:rPr>
                <w:rFonts w:ascii="GHEA Grapalat" w:hAnsi="GHEA Grapalat"/>
                <w:sz w:val="18"/>
                <w:lang w:val="hy-AM"/>
              </w:rPr>
              <w:t xml:space="preserve"> </w:t>
            </w:r>
            <w:r w:rsidRPr="00365C65">
              <w:rPr>
                <w:rFonts w:ascii="GHEA Grapalat" w:hAnsi="GHEA Grapalat" w:cs="Sylfaen"/>
                <w:sz w:val="18"/>
                <w:lang w:val="hy-AM"/>
              </w:rPr>
              <w:t>имя:</w:t>
            </w:r>
            <w:r w:rsidRPr="00365C65">
              <w:rPr>
                <w:rFonts w:ascii="GHEA Grapalat" w:hAnsi="GHEA Grapalat"/>
                <w:sz w:val="18"/>
                <w:lang w:val="hy-AM"/>
              </w:rPr>
              <w:t>,</w:t>
            </w:r>
            <w:r w:rsidRPr="00365C65">
              <w:rPr>
                <w:rFonts w:ascii="GHEA Grapalat" w:hAnsi="GHEA Grapalat" w:cs="Sylfaen"/>
                <w:sz w:val="18"/>
                <w:lang w:val="hy-AM"/>
              </w:rPr>
              <w:t>модель</w:t>
            </w:r>
            <w:r w:rsidRPr="00365C65">
              <w:rPr>
                <w:rFonts w:ascii="GHEA Grapalat" w:hAnsi="GHEA Grapalat"/>
                <w:sz w:val="18"/>
              </w:rPr>
              <w:t xml:space="preserve"> </w:t>
            </w:r>
            <w:r w:rsidRPr="00365C65">
              <w:rPr>
                <w:rFonts w:ascii="GHEA Grapalat" w:hAnsi="GHEA Grapalat" w:cs="Sylfaen"/>
                <w:sz w:val="18"/>
              </w:rPr>
              <w:t>и:</w:t>
            </w:r>
            <w:r w:rsidRPr="00365C65">
              <w:rPr>
                <w:rFonts w:ascii="GHEA Grapalat" w:hAnsi="GHEA Grapalat"/>
                <w:sz w:val="18"/>
              </w:rPr>
              <w:t xml:space="preserve"> </w:t>
            </w:r>
            <w:r w:rsidRPr="00365C65">
              <w:rPr>
                <w:rFonts w:ascii="GHEA Grapalat" w:hAnsi="GHEA Grapalat" w:cs="Sylfaen"/>
                <w:sz w:val="18"/>
              </w:rPr>
              <w:lastRenderedPageBreak/>
              <w:t>производителя</w:t>
            </w:r>
            <w:r w:rsidRPr="00365C65">
              <w:rPr>
                <w:rFonts w:ascii="GHEA Grapalat" w:hAnsi="GHEA Grapalat"/>
                <w:sz w:val="18"/>
              </w:rPr>
              <w:t xml:space="preserve"> </w:t>
            </w:r>
            <w:r w:rsidRPr="00365C65">
              <w:rPr>
                <w:rFonts w:ascii="GHEA Grapalat" w:hAnsi="GHEA Grapalat" w:cs="Sylfaen"/>
                <w:sz w:val="18"/>
              </w:rPr>
              <w:t>имя:</w:t>
            </w:r>
            <w:r w:rsidRPr="00365C65">
              <w:rPr>
                <w:rFonts w:ascii="GHEA Grapalat" w:hAnsi="GHEA Grapalat"/>
                <w:sz w:val="18"/>
              </w:rPr>
              <w:t>**</w:t>
            </w:r>
          </w:p>
        </w:tc>
        <w:tc>
          <w:tcPr>
            <w:tcW w:w="5807" w:type="dxa"/>
            <w:vMerge w:val="restart"/>
            <w:shd w:val="clear" w:color="auto" w:fill="auto"/>
          </w:tcPr>
          <w:p w:rsidR="00420336" w:rsidRPr="00365C65" w:rsidRDefault="00420336" w:rsidP="007B148D">
            <w:pPr>
              <w:jc w:val="center"/>
              <w:rPr>
                <w:rFonts w:ascii="GHEA Grapalat" w:hAnsi="GHEA Grapalat"/>
                <w:sz w:val="18"/>
              </w:rPr>
            </w:pPr>
            <w:proofErr w:type="gramStart"/>
            <w:r w:rsidRPr="00365C65">
              <w:rPr>
                <w:rFonts w:ascii="GHEA Grapalat" w:hAnsi="GHEA Grapalat" w:cs="Sylfaen"/>
                <w:sz w:val="18"/>
              </w:rPr>
              <w:lastRenderedPageBreak/>
              <w:t>технический</w:t>
            </w:r>
            <w:proofErr w:type="gramEnd"/>
            <w:r w:rsidRPr="00365C65">
              <w:rPr>
                <w:rFonts w:ascii="GHEA Grapalat" w:hAnsi="GHEA Grapalat"/>
                <w:sz w:val="18"/>
              </w:rPr>
              <w:t xml:space="preserve"> </w:t>
            </w:r>
            <w:r w:rsidRPr="00365C65">
              <w:rPr>
                <w:rFonts w:ascii="GHEA Grapalat" w:hAnsi="GHEA Grapalat" w:cs="Sylfaen"/>
                <w:sz w:val="18"/>
              </w:rPr>
              <w:t>характеристика</w:t>
            </w:r>
          </w:p>
        </w:tc>
        <w:tc>
          <w:tcPr>
            <w:tcW w:w="672" w:type="dxa"/>
            <w:vMerge w:val="restart"/>
            <w:shd w:val="clear" w:color="auto" w:fill="auto"/>
          </w:tcPr>
          <w:p w:rsidR="00420336" w:rsidRPr="00365C65" w:rsidRDefault="00420336" w:rsidP="007B148D">
            <w:pPr>
              <w:jc w:val="center"/>
              <w:rPr>
                <w:rFonts w:ascii="GHEA Grapalat" w:hAnsi="GHEA Grapalat"/>
                <w:sz w:val="18"/>
              </w:rPr>
            </w:pPr>
            <w:r w:rsidRPr="00365C65">
              <w:rPr>
                <w:rFonts w:ascii="GHEA Grapalat" w:hAnsi="GHEA Grapalat" w:cs="Sylfaen"/>
                <w:sz w:val="18"/>
              </w:rPr>
              <w:t>измерение</w:t>
            </w:r>
            <w:r w:rsidRPr="00365C65">
              <w:rPr>
                <w:rFonts w:ascii="GHEA Grapalat" w:hAnsi="GHEA Grapalat"/>
                <w:sz w:val="18"/>
              </w:rPr>
              <w:t xml:space="preserve"> </w:t>
            </w:r>
            <w:r w:rsidRPr="00365C65">
              <w:rPr>
                <w:rFonts w:ascii="GHEA Grapalat" w:hAnsi="GHEA Grapalat" w:cs="Sylfaen"/>
                <w:sz w:val="18"/>
              </w:rPr>
              <w:t>единица</w:t>
            </w:r>
          </w:p>
        </w:tc>
        <w:tc>
          <w:tcPr>
            <w:tcW w:w="811" w:type="dxa"/>
            <w:vMerge w:val="restart"/>
            <w:shd w:val="clear" w:color="auto" w:fill="auto"/>
          </w:tcPr>
          <w:p w:rsidR="00420336" w:rsidRPr="00365C65" w:rsidRDefault="00420336" w:rsidP="007B148D">
            <w:pPr>
              <w:jc w:val="center"/>
              <w:rPr>
                <w:rFonts w:ascii="GHEA Grapalat" w:hAnsi="GHEA Grapalat"/>
                <w:sz w:val="18"/>
              </w:rPr>
            </w:pPr>
            <w:r w:rsidRPr="00365C65">
              <w:rPr>
                <w:rFonts w:ascii="GHEA Grapalat" w:hAnsi="GHEA Grapalat" w:cs="Sylfaen"/>
                <w:sz w:val="18"/>
              </w:rPr>
              <w:t>единица</w:t>
            </w:r>
            <w:r w:rsidRPr="00365C65">
              <w:rPr>
                <w:rFonts w:ascii="GHEA Grapalat" w:hAnsi="GHEA Grapalat"/>
                <w:sz w:val="18"/>
              </w:rPr>
              <w:t xml:space="preserve"> </w:t>
            </w:r>
            <w:r w:rsidRPr="00365C65">
              <w:rPr>
                <w:rFonts w:ascii="GHEA Grapalat" w:hAnsi="GHEA Grapalat" w:cs="Sylfaen"/>
                <w:sz w:val="18"/>
              </w:rPr>
              <w:t>цена</w:t>
            </w:r>
            <w:r w:rsidRPr="00365C65">
              <w:rPr>
                <w:rFonts w:ascii="GHEA Grapalat" w:hAnsi="GHEA Grapalat"/>
                <w:sz w:val="18"/>
              </w:rPr>
              <w:t>/</w:t>
            </w:r>
            <w:r w:rsidRPr="00365C65">
              <w:rPr>
                <w:rFonts w:ascii="GHEA Grapalat" w:hAnsi="GHEA Grapalat" w:cs="Sylfaen"/>
                <w:sz w:val="18"/>
              </w:rPr>
              <w:t>РА:</w:t>
            </w:r>
            <w:r w:rsidRPr="00365C65">
              <w:rPr>
                <w:rFonts w:ascii="GHEA Grapalat" w:hAnsi="GHEA Grapalat"/>
                <w:sz w:val="18"/>
              </w:rPr>
              <w:t xml:space="preserve"> </w:t>
            </w:r>
            <w:r w:rsidRPr="00365C65">
              <w:rPr>
                <w:rFonts w:ascii="GHEA Grapalat" w:hAnsi="GHEA Grapalat" w:cs="Sylfaen"/>
                <w:sz w:val="18"/>
              </w:rPr>
              <w:t>драм</w:t>
            </w:r>
          </w:p>
        </w:tc>
        <w:tc>
          <w:tcPr>
            <w:tcW w:w="1080" w:type="dxa"/>
            <w:vMerge w:val="restart"/>
            <w:shd w:val="clear" w:color="auto" w:fill="auto"/>
          </w:tcPr>
          <w:p w:rsidR="00420336" w:rsidRPr="00365C65" w:rsidRDefault="00420336" w:rsidP="007B148D">
            <w:pPr>
              <w:jc w:val="center"/>
              <w:rPr>
                <w:rFonts w:ascii="GHEA Grapalat" w:hAnsi="GHEA Grapalat"/>
                <w:sz w:val="18"/>
              </w:rPr>
            </w:pPr>
            <w:r w:rsidRPr="00365C65">
              <w:rPr>
                <w:rFonts w:ascii="GHEA Grapalat" w:hAnsi="GHEA Grapalat" w:cs="Sylfaen"/>
                <w:sz w:val="18"/>
              </w:rPr>
              <w:t>общий</w:t>
            </w:r>
            <w:r w:rsidRPr="00365C65">
              <w:rPr>
                <w:rFonts w:ascii="GHEA Grapalat" w:hAnsi="GHEA Grapalat"/>
                <w:sz w:val="18"/>
              </w:rPr>
              <w:t xml:space="preserve"> </w:t>
            </w:r>
            <w:r w:rsidRPr="00365C65">
              <w:rPr>
                <w:rFonts w:ascii="GHEA Grapalat" w:hAnsi="GHEA Grapalat" w:cs="Sylfaen"/>
                <w:sz w:val="18"/>
              </w:rPr>
              <w:t>цена</w:t>
            </w:r>
            <w:r w:rsidRPr="00365C65">
              <w:rPr>
                <w:rFonts w:ascii="GHEA Grapalat" w:hAnsi="GHEA Grapalat"/>
                <w:sz w:val="18"/>
              </w:rPr>
              <w:t>/</w:t>
            </w:r>
            <w:r w:rsidRPr="00365C65">
              <w:rPr>
                <w:rFonts w:ascii="GHEA Grapalat" w:hAnsi="GHEA Grapalat" w:cs="Sylfaen"/>
                <w:sz w:val="18"/>
              </w:rPr>
              <w:t>РА:</w:t>
            </w:r>
            <w:r w:rsidRPr="00365C65">
              <w:rPr>
                <w:rFonts w:ascii="GHEA Grapalat" w:hAnsi="GHEA Grapalat"/>
                <w:sz w:val="18"/>
              </w:rPr>
              <w:t xml:space="preserve"> </w:t>
            </w:r>
            <w:r w:rsidRPr="00365C65">
              <w:rPr>
                <w:rFonts w:ascii="GHEA Grapalat" w:hAnsi="GHEA Grapalat" w:cs="Sylfaen"/>
                <w:sz w:val="18"/>
              </w:rPr>
              <w:t>драм</w:t>
            </w:r>
          </w:p>
        </w:tc>
        <w:tc>
          <w:tcPr>
            <w:tcW w:w="586" w:type="dxa"/>
            <w:vMerge w:val="restart"/>
            <w:shd w:val="clear" w:color="auto" w:fill="auto"/>
          </w:tcPr>
          <w:p w:rsidR="00420336" w:rsidRPr="00365C65" w:rsidRDefault="00420336" w:rsidP="007B148D">
            <w:pPr>
              <w:jc w:val="center"/>
              <w:rPr>
                <w:rFonts w:ascii="GHEA Grapalat" w:hAnsi="GHEA Grapalat"/>
                <w:sz w:val="18"/>
              </w:rPr>
            </w:pPr>
            <w:proofErr w:type="gramStart"/>
            <w:r w:rsidRPr="00365C65">
              <w:rPr>
                <w:rFonts w:ascii="GHEA Grapalat" w:hAnsi="GHEA Grapalat" w:cs="Sylfaen"/>
                <w:sz w:val="18"/>
              </w:rPr>
              <w:t>общий</w:t>
            </w:r>
            <w:proofErr w:type="gramEnd"/>
            <w:r w:rsidRPr="00365C65">
              <w:rPr>
                <w:rFonts w:ascii="GHEA Grapalat" w:hAnsi="GHEA Grapalat"/>
                <w:sz w:val="18"/>
              </w:rPr>
              <w:t xml:space="preserve"> </w:t>
            </w:r>
            <w:r w:rsidRPr="00365C65">
              <w:rPr>
                <w:rFonts w:ascii="GHEA Grapalat" w:hAnsi="GHEA Grapalat" w:cs="Sylfaen"/>
                <w:sz w:val="18"/>
              </w:rPr>
              <w:t>количество</w:t>
            </w:r>
          </w:p>
        </w:tc>
        <w:tc>
          <w:tcPr>
            <w:tcW w:w="3302" w:type="dxa"/>
            <w:gridSpan w:val="3"/>
            <w:shd w:val="clear" w:color="auto" w:fill="auto"/>
          </w:tcPr>
          <w:p w:rsidR="00420336" w:rsidRPr="00365C65" w:rsidRDefault="00420336" w:rsidP="007B148D">
            <w:pPr>
              <w:jc w:val="center"/>
              <w:rPr>
                <w:rFonts w:ascii="GHEA Grapalat" w:hAnsi="GHEA Grapalat"/>
                <w:sz w:val="18"/>
              </w:rPr>
            </w:pPr>
            <w:r w:rsidRPr="00365C65">
              <w:rPr>
                <w:rFonts w:ascii="GHEA Grapalat" w:hAnsi="GHEA Grapalat" w:cs="Sylfaen"/>
                <w:sz w:val="18"/>
              </w:rPr>
              <w:t>предложения</w:t>
            </w:r>
          </w:p>
        </w:tc>
      </w:tr>
      <w:tr w:rsidR="00420336" w:rsidRPr="00365C65" w:rsidTr="007B148D">
        <w:trPr>
          <w:trHeight w:val="473"/>
        </w:trPr>
        <w:tc>
          <w:tcPr>
            <w:tcW w:w="837" w:type="dxa"/>
            <w:vMerge/>
            <w:shd w:val="clear" w:color="auto" w:fill="auto"/>
          </w:tcPr>
          <w:p w:rsidR="00420336" w:rsidRPr="00365C65" w:rsidRDefault="00420336" w:rsidP="007B148D">
            <w:pPr>
              <w:jc w:val="center"/>
              <w:rPr>
                <w:rFonts w:ascii="GHEA Grapalat" w:hAnsi="GHEA Grapalat"/>
                <w:sz w:val="18"/>
              </w:rPr>
            </w:pPr>
          </w:p>
        </w:tc>
        <w:tc>
          <w:tcPr>
            <w:tcW w:w="1260" w:type="dxa"/>
            <w:gridSpan w:val="2"/>
            <w:vMerge/>
            <w:shd w:val="clear" w:color="auto" w:fill="auto"/>
          </w:tcPr>
          <w:p w:rsidR="00420336" w:rsidRPr="00365C65" w:rsidRDefault="00420336" w:rsidP="007B148D">
            <w:pPr>
              <w:jc w:val="center"/>
              <w:rPr>
                <w:rFonts w:ascii="GHEA Grapalat" w:hAnsi="GHEA Grapalat"/>
                <w:sz w:val="18"/>
              </w:rPr>
            </w:pPr>
          </w:p>
        </w:tc>
        <w:tc>
          <w:tcPr>
            <w:tcW w:w="1022" w:type="dxa"/>
            <w:vMerge/>
            <w:shd w:val="clear" w:color="auto" w:fill="auto"/>
          </w:tcPr>
          <w:p w:rsidR="00420336" w:rsidRPr="00365C65" w:rsidRDefault="00420336" w:rsidP="007B148D">
            <w:pPr>
              <w:jc w:val="center"/>
              <w:rPr>
                <w:rFonts w:ascii="GHEA Grapalat" w:hAnsi="GHEA Grapalat"/>
                <w:sz w:val="18"/>
              </w:rPr>
            </w:pPr>
          </w:p>
        </w:tc>
        <w:tc>
          <w:tcPr>
            <w:tcW w:w="855" w:type="dxa"/>
            <w:vMerge/>
            <w:shd w:val="clear" w:color="auto" w:fill="auto"/>
          </w:tcPr>
          <w:p w:rsidR="00420336" w:rsidRPr="00365C65" w:rsidRDefault="00420336" w:rsidP="007B148D">
            <w:pPr>
              <w:jc w:val="center"/>
              <w:rPr>
                <w:rFonts w:ascii="GHEA Grapalat" w:hAnsi="GHEA Grapalat"/>
                <w:sz w:val="18"/>
              </w:rPr>
            </w:pPr>
          </w:p>
        </w:tc>
        <w:tc>
          <w:tcPr>
            <w:tcW w:w="5807" w:type="dxa"/>
            <w:vMerge/>
            <w:shd w:val="clear" w:color="auto" w:fill="auto"/>
          </w:tcPr>
          <w:p w:rsidR="00420336" w:rsidRPr="00365C65" w:rsidRDefault="00420336" w:rsidP="007B148D">
            <w:pPr>
              <w:jc w:val="center"/>
              <w:rPr>
                <w:rFonts w:ascii="GHEA Grapalat" w:hAnsi="GHEA Grapalat"/>
                <w:sz w:val="18"/>
              </w:rPr>
            </w:pPr>
          </w:p>
        </w:tc>
        <w:tc>
          <w:tcPr>
            <w:tcW w:w="672" w:type="dxa"/>
            <w:vMerge/>
            <w:shd w:val="clear" w:color="auto" w:fill="auto"/>
          </w:tcPr>
          <w:p w:rsidR="00420336" w:rsidRPr="00365C65" w:rsidRDefault="00420336" w:rsidP="007B148D">
            <w:pPr>
              <w:jc w:val="center"/>
              <w:rPr>
                <w:rFonts w:ascii="GHEA Grapalat" w:hAnsi="GHEA Grapalat"/>
                <w:sz w:val="18"/>
              </w:rPr>
            </w:pPr>
          </w:p>
        </w:tc>
        <w:tc>
          <w:tcPr>
            <w:tcW w:w="811" w:type="dxa"/>
            <w:vMerge/>
            <w:shd w:val="clear" w:color="auto" w:fill="auto"/>
          </w:tcPr>
          <w:p w:rsidR="00420336" w:rsidRPr="00365C65" w:rsidRDefault="00420336" w:rsidP="007B148D">
            <w:pPr>
              <w:jc w:val="center"/>
              <w:rPr>
                <w:rFonts w:ascii="GHEA Grapalat" w:hAnsi="GHEA Grapalat"/>
                <w:sz w:val="18"/>
              </w:rPr>
            </w:pPr>
          </w:p>
        </w:tc>
        <w:tc>
          <w:tcPr>
            <w:tcW w:w="1080" w:type="dxa"/>
            <w:vMerge/>
            <w:shd w:val="clear" w:color="auto" w:fill="auto"/>
          </w:tcPr>
          <w:p w:rsidR="00420336" w:rsidRPr="00365C65" w:rsidRDefault="00420336" w:rsidP="007B148D">
            <w:pPr>
              <w:jc w:val="center"/>
              <w:rPr>
                <w:rFonts w:ascii="GHEA Grapalat" w:hAnsi="GHEA Grapalat"/>
                <w:sz w:val="18"/>
              </w:rPr>
            </w:pPr>
          </w:p>
        </w:tc>
        <w:tc>
          <w:tcPr>
            <w:tcW w:w="586" w:type="dxa"/>
            <w:vMerge/>
            <w:shd w:val="clear" w:color="auto" w:fill="auto"/>
          </w:tcPr>
          <w:p w:rsidR="00420336" w:rsidRPr="00365C65" w:rsidRDefault="00420336" w:rsidP="007B148D">
            <w:pPr>
              <w:jc w:val="center"/>
              <w:rPr>
                <w:rFonts w:ascii="GHEA Grapalat" w:hAnsi="GHEA Grapalat"/>
                <w:sz w:val="18"/>
              </w:rPr>
            </w:pPr>
          </w:p>
        </w:tc>
        <w:tc>
          <w:tcPr>
            <w:tcW w:w="1134" w:type="dxa"/>
            <w:shd w:val="clear" w:color="auto" w:fill="auto"/>
          </w:tcPr>
          <w:p w:rsidR="00420336" w:rsidRPr="00365C65" w:rsidRDefault="00420336" w:rsidP="007B148D">
            <w:pPr>
              <w:jc w:val="center"/>
              <w:rPr>
                <w:rFonts w:ascii="GHEA Grapalat" w:hAnsi="GHEA Grapalat"/>
                <w:sz w:val="18"/>
              </w:rPr>
            </w:pPr>
            <w:r w:rsidRPr="00365C65">
              <w:rPr>
                <w:rFonts w:ascii="GHEA Grapalat" w:hAnsi="GHEA Grapalat" w:cs="Sylfaen"/>
                <w:sz w:val="18"/>
              </w:rPr>
              <w:t>адрес</w:t>
            </w:r>
          </w:p>
        </w:tc>
        <w:tc>
          <w:tcPr>
            <w:tcW w:w="658" w:type="dxa"/>
            <w:shd w:val="clear" w:color="auto" w:fill="auto"/>
          </w:tcPr>
          <w:p w:rsidR="00420336" w:rsidRPr="00365C65" w:rsidRDefault="00420336" w:rsidP="007B148D">
            <w:pPr>
              <w:rPr>
                <w:rFonts w:ascii="GHEA Grapalat" w:hAnsi="GHEA Grapalat"/>
                <w:sz w:val="18"/>
              </w:rPr>
            </w:pPr>
            <w:r w:rsidRPr="00365C65">
              <w:rPr>
                <w:rFonts w:ascii="GHEA Grapalat" w:hAnsi="GHEA Grapalat" w:cs="Sylfaen"/>
                <w:sz w:val="18"/>
              </w:rPr>
              <w:t>при условии</w:t>
            </w:r>
            <w:r w:rsidRPr="00365C65">
              <w:rPr>
                <w:rFonts w:ascii="GHEA Grapalat" w:hAnsi="GHEA Grapalat"/>
                <w:sz w:val="18"/>
              </w:rPr>
              <w:t xml:space="preserve"> </w:t>
            </w:r>
            <w:r w:rsidRPr="00365C65">
              <w:rPr>
                <w:rFonts w:ascii="GHEA Grapalat" w:hAnsi="GHEA Grapalat" w:cs="Sylfaen"/>
                <w:sz w:val="18"/>
              </w:rPr>
              <w:t>количеств</w:t>
            </w:r>
            <w:r w:rsidRPr="00365C65">
              <w:rPr>
                <w:rFonts w:ascii="GHEA Grapalat" w:hAnsi="GHEA Grapalat" w:cs="Sylfaen"/>
                <w:sz w:val="18"/>
              </w:rPr>
              <w:lastRenderedPageBreak/>
              <w:t>о</w:t>
            </w:r>
          </w:p>
        </w:tc>
        <w:tc>
          <w:tcPr>
            <w:tcW w:w="1510" w:type="dxa"/>
            <w:shd w:val="clear" w:color="auto" w:fill="auto"/>
          </w:tcPr>
          <w:p w:rsidR="00420336" w:rsidRPr="00365C65" w:rsidRDefault="00420336" w:rsidP="007B148D">
            <w:pPr>
              <w:rPr>
                <w:rFonts w:ascii="GHEA Grapalat" w:hAnsi="GHEA Grapalat"/>
                <w:sz w:val="18"/>
              </w:rPr>
            </w:pPr>
            <w:r w:rsidRPr="00365C65">
              <w:rPr>
                <w:rFonts w:ascii="GHEA Grapalat" w:hAnsi="GHEA Grapalat" w:cs="Sylfaen"/>
                <w:sz w:val="18"/>
              </w:rPr>
              <w:lastRenderedPageBreak/>
              <w:t>Термин:</w:t>
            </w:r>
            <w:r w:rsidRPr="00365C65">
              <w:rPr>
                <w:rFonts w:ascii="GHEA Grapalat" w:hAnsi="GHEA Grapalat"/>
                <w:sz w:val="18"/>
              </w:rPr>
              <w:t>***</w:t>
            </w:r>
          </w:p>
          <w:p w:rsidR="00420336" w:rsidRPr="00365C65" w:rsidRDefault="00420336" w:rsidP="007B148D">
            <w:pPr>
              <w:rPr>
                <w:rFonts w:ascii="GHEA Grapalat" w:hAnsi="GHEA Grapalat"/>
                <w:sz w:val="18"/>
              </w:rPr>
            </w:pPr>
          </w:p>
        </w:tc>
      </w:tr>
      <w:tr w:rsidR="00420336" w:rsidRPr="00BA1853" w:rsidTr="00420336">
        <w:trPr>
          <w:trHeight w:val="1799"/>
        </w:trPr>
        <w:tc>
          <w:tcPr>
            <w:tcW w:w="1274" w:type="dxa"/>
            <w:gridSpan w:val="2"/>
            <w:shd w:val="clear" w:color="auto" w:fill="auto"/>
          </w:tcPr>
          <w:p w:rsidR="00420336" w:rsidRPr="00365C65" w:rsidRDefault="00420336" w:rsidP="00420336">
            <w:pPr>
              <w:jc w:val="right"/>
              <w:rPr>
                <w:rFonts w:ascii="GHEA Grapalat" w:hAnsi="GHEA Grapalat"/>
                <w:sz w:val="22"/>
                <w:szCs w:val="22"/>
              </w:rPr>
            </w:pPr>
            <w:r w:rsidRPr="00365C65">
              <w:rPr>
                <w:rFonts w:ascii="GHEA Grapalat" w:hAnsi="GHEA Grapalat"/>
                <w:sz w:val="20"/>
              </w:rPr>
              <w:lastRenderedPageBreak/>
              <w:t>2:</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15811100</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sz w:val="20"/>
                <w:szCs w:val="20"/>
              </w:rPr>
              <w:t>Хлеб</w:t>
            </w:r>
          </w:p>
        </w:tc>
        <w:tc>
          <w:tcPr>
            <w:tcW w:w="855" w:type="dxa"/>
            <w:shd w:val="clear" w:color="auto" w:fill="auto"/>
          </w:tcPr>
          <w:p w:rsidR="00420336" w:rsidRPr="00365C65" w:rsidRDefault="00420336" w:rsidP="00420336">
            <w:pPr>
              <w:rPr>
                <w:rFonts w:ascii="GHEA Grapalat" w:hAnsi="GHEA Grapalat" w:cs="Arial"/>
                <w:sz w:val="20"/>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szCs w:val="20"/>
                <w:lang w:val="hy-AM"/>
              </w:rPr>
            </w:pPr>
            <w:r w:rsidRPr="00365C65">
              <w:rPr>
                <w:rFonts w:ascii="GHEA Grapalat" w:hAnsi="GHEA Grapalat" w:cs="Sylfaen"/>
                <w:color w:val="000000"/>
                <w:sz w:val="18"/>
                <w:szCs w:val="18"/>
                <w:lang w:val="hy-AM"/>
              </w:rPr>
              <w:t>Хлеб: Изготовлен из смеси муки пшеничной высшего сорта и муки 1-го сорта, АСТ 31-99 или аналог. Упаковка хлеба в нетеплом состоянии. Влажность: 2,5-3,5, пористость: не менее 65%.Упаковка в бумагу. или полиэтиленовый пакет, размер которого превышает длину или ширину хлеба. Общие обязательные условия к продукции: Безопасность, маркировка и упаковка,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 Принято решение «Пищевая продукция в части ее маркировки» (МЦ ТК 022/2011), утвержденный решением Совета Евразийской экономической комиссии от 20 июля 2012 года № 58 «Требования к безопасности пищевых добавок, ароматизаторов и технологических вспомогательных средств» (ТК ТС 029/2012), Комиссия Таможенного союза. От 16 августа 2011 г. № 769 «О безопасности упаковки», принятое решением (ТС 005/2011) Технического регламента, Закона Республики Армения «О безопасности пищевых продуктов». Маркировка: разборчивая. Оставшийся срок годности не менее 90%. Доставка осуществляется каждый рабочий день с 08:30 до 09:00. В случае доставки хлеба, в случае несоответствия технической спецификации или условий поставки, устанавливается максимум 30 минут на исправление несоответствия. -согласие.</w:t>
            </w:r>
            <w:r w:rsidRPr="00365C65">
              <w:rPr>
                <w:rFonts w:ascii="GHEA Grapalat" w:hAnsi="GHEA Grapalat"/>
                <w:color w:val="000000"/>
                <w:sz w:val="18"/>
                <w:szCs w:val="18"/>
                <w:lang w:val="hy-AM"/>
              </w:rPr>
              <w:t xml:space="preserve">  </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1200000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lang w:val="hy-AM"/>
              </w:rPr>
            </w:pPr>
            <w:r>
              <w:rPr>
                <w:rFonts w:ascii="GHEA Grapalat" w:hAnsi="GHEA Grapalat" w:cs="Calibri"/>
                <w:color w:val="000000"/>
                <w:sz w:val="16"/>
                <w:szCs w:val="16"/>
              </w:rPr>
              <w:t>4000</w:t>
            </w:r>
          </w:p>
        </w:tc>
        <w:tc>
          <w:tcPr>
            <w:tcW w:w="1134" w:type="dxa"/>
            <w:tcBorders>
              <w:bottom w:val="single" w:sz="4" w:space="0" w:color="auto"/>
            </w:tcBorders>
            <w:shd w:val="clear" w:color="auto" w:fill="auto"/>
          </w:tcPr>
          <w:p w:rsidR="00420336" w:rsidRPr="00365C65" w:rsidRDefault="00420336" w:rsidP="00420336">
            <w:pPr>
              <w:rPr>
                <w:rFonts w:ascii="GHEA Grapalat" w:hAnsi="GHEA Grapalat"/>
              </w:rPr>
            </w:pPr>
            <w:r w:rsidRPr="00365C65">
              <w:rPr>
                <w:rFonts w:ascii="GHEA Grapalat" w:hAnsi="GHEA Grapalat"/>
                <w:sz w:val="16"/>
                <w:szCs w:val="16"/>
                <w:lang w:val="hy-AM"/>
              </w:rPr>
              <w:t>Вопрос:</w:t>
            </w:r>
            <w:r w:rsidRPr="00365C65">
              <w:rPr>
                <w:rFonts w:ascii="MS Mincho" w:eastAsia="MS Mincho" w:hAnsi="MS Mincho" w:cs="MS Mincho" w:hint="eastAsia"/>
                <w:sz w:val="16"/>
                <w:szCs w:val="16"/>
                <w:lang w:val="hy-AM"/>
              </w:rPr>
              <w:t>.</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Веди</w:t>
            </w:r>
            <w:r w:rsidRPr="00365C65">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4000</w:t>
            </w:r>
          </w:p>
        </w:tc>
        <w:tc>
          <w:tcPr>
            <w:tcW w:w="1510"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jc w:val="right"/>
              <w:rPr>
                <w:rFonts w:ascii="GHEA Grapalat" w:hAnsi="GHEA Grapalat"/>
                <w:sz w:val="22"/>
                <w:szCs w:val="22"/>
              </w:rPr>
            </w:pPr>
            <w:r w:rsidRPr="00365C65">
              <w:rPr>
                <w:rFonts w:ascii="GHEA Grapalat" w:hAnsi="GHEA Grapalat"/>
                <w:sz w:val="20"/>
              </w:rPr>
              <w:t>3:</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15811130</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sz w:val="20"/>
                <w:szCs w:val="20"/>
              </w:rPr>
              <w:t>булочка</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18"/>
                <w:szCs w:val="18"/>
                <w:lang w:val="hy-AM"/>
              </w:rPr>
              <w:t>Булочки</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свежий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местный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 изюмом</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запеченный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высокий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вроде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из муки</w:t>
            </w:r>
            <w:r w:rsidRPr="00365C65">
              <w:rPr>
                <w:rFonts w:ascii="GHEA Grapalat" w:hAnsi="GHEA Grapalat"/>
                <w:color w:val="000000"/>
                <w:sz w:val="18"/>
                <w:szCs w:val="18"/>
                <w:lang w:val="hy-AM"/>
              </w:rPr>
              <w:t xml:space="preserve">, 1 штука,   </w:t>
            </w:r>
            <w:r w:rsidRPr="00365C65">
              <w:rPr>
                <w:rFonts w:ascii="GHEA Grapalat" w:hAnsi="GHEA Grapalat" w:cs="Sylfaen"/>
                <w:color w:val="000000"/>
                <w:sz w:val="18"/>
                <w:szCs w:val="18"/>
                <w:lang w:val="hy-AM"/>
              </w:rPr>
              <w:t>кусок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масса:</w:t>
            </w:r>
            <w:r w:rsidRPr="00365C65">
              <w:rPr>
                <w:rFonts w:ascii="GHEA Grapalat" w:hAnsi="GHEA Grapalat"/>
                <w:color w:val="000000"/>
                <w:sz w:val="18"/>
                <w:szCs w:val="18"/>
                <w:lang w:val="hy-AM"/>
              </w:rPr>
              <w:t xml:space="preserve">    60:</w:t>
            </w:r>
            <w:r w:rsidRPr="00365C65">
              <w:rPr>
                <w:rFonts w:ascii="GHEA Grapalat" w:hAnsi="GHEA Grapalat" w:cs="Sylfaen"/>
                <w:color w:val="000000"/>
                <w:sz w:val="18"/>
                <w:szCs w:val="18"/>
                <w:lang w:val="hy-AM"/>
              </w:rPr>
              <w:t>с:</w:t>
            </w:r>
            <w:r w:rsidRPr="00365C65">
              <w:rPr>
                <w:rFonts w:ascii="GHEA Grapalat" w:hAnsi="GHEA Grapalat"/>
                <w:color w:val="000000"/>
                <w:sz w:val="18"/>
                <w:szCs w:val="18"/>
                <w:lang w:val="hy-AM"/>
              </w:rPr>
              <w:t>/ + - 3:</w:t>
            </w:r>
            <w:r w:rsidRPr="00365C65">
              <w:rPr>
                <w:rFonts w:ascii="GHEA Grapalat" w:hAnsi="GHEA Grapalat" w:cs="Sylfaen"/>
                <w:color w:val="000000"/>
                <w:sz w:val="18"/>
                <w:szCs w:val="18"/>
                <w:lang w:val="hy-AM"/>
              </w:rPr>
              <w:t>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местный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производство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Должен?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быть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свежий</w:t>
            </w:r>
            <w:r w:rsidRPr="00365C65">
              <w:rPr>
                <w:rFonts w:ascii="GHEA Grapalat" w:hAnsi="GHEA Grapalat"/>
                <w:color w:val="000000"/>
                <w:sz w:val="18"/>
                <w:szCs w:val="18"/>
                <w:lang w:val="hy-AM"/>
              </w:rPr>
              <w:t xml:space="preserve"> </w:t>
            </w:r>
            <w:r w:rsidRPr="00365C65">
              <w:rPr>
                <w:rFonts w:ascii="GHEA Grapalat" w:hAnsi="GHEA Grapalat" w:cs="Sylfaen"/>
                <w:sz w:val="20"/>
                <w:szCs w:val="20"/>
                <w:lang w:val="hy-AM"/>
              </w:rPr>
              <w:t>, запеченный</w:t>
            </w:r>
            <w:r w:rsidRPr="00365C65">
              <w:rPr>
                <w:rFonts w:ascii="GHEA Grapalat" w:hAnsi="GHEA Grapalat" w:cs="Calibri"/>
                <w:sz w:val="20"/>
                <w:szCs w:val="20"/>
                <w:lang w:val="hy-AM"/>
              </w:rPr>
              <w:t xml:space="preserve"> </w:t>
            </w:r>
            <w:r w:rsidRPr="00365C65">
              <w:rPr>
                <w:rFonts w:ascii="GHEA Grapalat" w:hAnsi="GHEA Grapalat" w:cs="Sylfaen"/>
                <w:sz w:val="20"/>
                <w:szCs w:val="20"/>
                <w:lang w:val="hy-AM"/>
              </w:rPr>
              <w:t>предложения</w:t>
            </w:r>
            <w:r w:rsidRPr="00365C65">
              <w:rPr>
                <w:rFonts w:ascii="GHEA Grapalat" w:hAnsi="GHEA Grapalat" w:cs="Calibri"/>
                <w:sz w:val="20"/>
                <w:szCs w:val="20"/>
                <w:lang w:val="hy-AM"/>
              </w:rPr>
              <w:t xml:space="preserve">  </w:t>
            </w:r>
            <w:r w:rsidRPr="00365C65">
              <w:rPr>
                <w:rFonts w:ascii="GHEA Grapalat" w:hAnsi="GHEA Grapalat" w:cs="Sylfaen"/>
                <w:sz w:val="20"/>
                <w:szCs w:val="20"/>
                <w:lang w:val="hy-AM"/>
              </w:rPr>
              <w:t>день</w:t>
            </w:r>
            <w:r w:rsidRPr="00365C65">
              <w:rPr>
                <w:rFonts w:ascii="GHEA Grapalat" w:hAnsi="GHEA Grapalat" w:cs="Calibri"/>
                <w:sz w:val="20"/>
                <w:szCs w:val="20"/>
                <w:lang w:val="hy-AM"/>
              </w:rPr>
              <w:t>:</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Ярлык: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читаемый</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50</w:t>
            </w:r>
            <w:r w:rsidRPr="00365C65">
              <w:rPr>
                <w:rFonts w:ascii="GHEA Grapalat" w:hAnsi="GHEA Grapalat" w:cs="Sylfaen"/>
                <w:color w:val="000000"/>
                <w:sz w:val="18"/>
                <w:szCs w:val="18"/>
                <w:lang w:val="hy-AM"/>
              </w:rPr>
              <w:t>минута</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lastRenderedPageBreak/>
              <w:t>письмо</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lang w:val="hy-AM"/>
              </w:rPr>
            </w:pPr>
            <w:r w:rsidRPr="00365C65">
              <w:rPr>
                <w:rFonts w:ascii="GHEA Grapalat" w:hAnsi="GHEA Grapalat" w:cs="Calibri"/>
                <w:color w:val="000000"/>
                <w:sz w:val="20"/>
                <w:szCs w:val="20"/>
              </w:rPr>
              <w:t>120: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192000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1600</w:t>
            </w:r>
          </w:p>
        </w:tc>
        <w:tc>
          <w:tcPr>
            <w:tcW w:w="1134" w:type="dxa"/>
            <w:tcBorders>
              <w:top w:val="single" w:sz="4" w:space="0" w:color="auto"/>
              <w:left w:val="nil"/>
              <w:bottom w:val="single" w:sz="4" w:space="0" w:color="auto"/>
              <w:right w:val="nil"/>
            </w:tcBorders>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1600</w:t>
            </w:r>
          </w:p>
        </w:tc>
        <w:tc>
          <w:tcPr>
            <w:tcW w:w="1510"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365C65" w:rsidTr="00420336">
        <w:trPr>
          <w:trHeight w:val="153"/>
        </w:trPr>
        <w:tc>
          <w:tcPr>
            <w:tcW w:w="1274" w:type="dxa"/>
            <w:gridSpan w:val="2"/>
            <w:shd w:val="clear" w:color="auto" w:fill="auto"/>
          </w:tcPr>
          <w:p w:rsidR="00420336" w:rsidRPr="00365C65" w:rsidRDefault="00420336" w:rsidP="00420336">
            <w:pPr>
              <w:jc w:val="right"/>
              <w:rPr>
                <w:rFonts w:ascii="GHEA Grapalat" w:hAnsi="GHEA Grapalat"/>
                <w:sz w:val="22"/>
                <w:szCs w:val="22"/>
              </w:rPr>
            </w:pPr>
            <w:r w:rsidRPr="00365C65">
              <w:rPr>
                <w:rFonts w:ascii="GHEA Grapalat" w:hAnsi="GHEA Grapalat"/>
                <w:sz w:val="20"/>
              </w:rPr>
              <w:lastRenderedPageBreak/>
              <w:t>4:</w:t>
            </w:r>
          </w:p>
        </w:tc>
        <w:tc>
          <w:tcPr>
            <w:tcW w:w="823" w:type="dxa"/>
            <w:shd w:val="clear" w:color="auto" w:fill="auto"/>
          </w:tcPr>
          <w:p w:rsidR="00420336" w:rsidRPr="00365C65" w:rsidRDefault="00420336" w:rsidP="00420336">
            <w:pPr>
              <w:rPr>
                <w:rFonts w:ascii="GHEA Grapalat" w:hAnsi="GHEA Grapalat"/>
                <w:color w:val="000000"/>
                <w:sz w:val="20"/>
                <w:szCs w:val="20"/>
              </w:rPr>
            </w:pPr>
            <w:r w:rsidRPr="00365C65">
              <w:rPr>
                <w:rFonts w:ascii="GHEA Grapalat" w:hAnsi="GHEA Grapalat"/>
                <w:color w:val="000000"/>
                <w:sz w:val="20"/>
                <w:szCs w:val="20"/>
              </w:rPr>
              <w:t>15851100</w:t>
            </w:r>
          </w:p>
        </w:tc>
        <w:tc>
          <w:tcPr>
            <w:tcW w:w="1022" w:type="dxa"/>
            <w:shd w:val="clear" w:color="auto" w:fill="auto"/>
          </w:tcPr>
          <w:p w:rsidR="00420336" w:rsidRPr="00365C65" w:rsidRDefault="00420336" w:rsidP="00420336">
            <w:pPr>
              <w:rPr>
                <w:rFonts w:ascii="GHEA Grapalat" w:hAnsi="GHEA Grapalat" w:cs="Sylfaen"/>
                <w:sz w:val="20"/>
                <w:szCs w:val="20"/>
              </w:rPr>
            </w:pPr>
            <w:r w:rsidRPr="00365C65">
              <w:rPr>
                <w:rFonts w:ascii="GHEA Grapalat" w:hAnsi="GHEA Grapalat" w:cs="Sylfaen"/>
                <w:sz w:val="20"/>
                <w:szCs w:val="20"/>
              </w:rPr>
              <w:t>макароны</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cs="Sylfaen"/>
                <w:color w:val="000000"/>
                <w:sz w:val="18"/>
                <w:szCs w:val="18"/>
                <w:lang w:val="hy-AM"/>
              </w:rPr>
            </w:pPr>
            <w:r w:rsidRPr="00365C65">
              <w:rPr>
                <w:rFonts w:ascii="GHEA Grapalat" w:hAnsi="GHEA Grapalat" w:cs="Sylfaen"/>
                <w:color w:val="000000"/>
                <w:sz w:val="18"/>
                <w:szCs w:val="18"/>
                <w:lang w:val="hy-AM"/>
              </w:rPr>
              <w:t>макароны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непоколебимый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из теста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ГОСТ:</w:t>
            </w:r>
            <w:r w:rsidRPr="00365C65">
              <w:rPr>
                <w:rFonts w:ascii="GHEA Grapalat" w:hAnsi="GHEA Grapalat"/>
                <w:color w:val="000000"/>
                <w:sz w:val="18"/>
                <w:szCs w:val="18"/>
                <w:lang w:val="hy-AM"/>
              </w:rPr>
              <w:t>31743-2012</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w:t>
            </w:r>
            <w:r w:rsidRPr="00365C65">
              <w:rPr>
                <w:rFonts w:ascii="GHEA Grapalat" w:hAnsi="GHEA Grapalat"/>
                <w:color w:val="000000"/>
                <w:sz w:val="18"/>
                <w:szCs w:val="18"/>
                <w:lang w:val="hy-AM"/>
              </w:rPr>
              <w:t xml:space="preserve">,  </w:t>
            </w:r>
            <w:r w:rsidRPr="00365C65">
              <w:rPr>
                <w:rFonts w:ascii="GHEA Grapalat" w:hAnsi="GHEA Grapalat" w:cs="Sylfaen"/>
                <w:b/>
                <w:color w:val="000000"/>
                <w:sz w:val="18"/>
                <w:szCs w:val="18"/>
                <w:lang w:val="hy-AM"/>
              </w:rPr>
              <w:t>Упаковка</w:t>
            </w:r>
            <w:r w:rsidRPr="00365C65">
              <w:rPr>
                <w:rFonts w:ascii="GHEA Grapalat" w:hAnsi="GHEA Grapalat"/>
                <w:b/>
                <w:color w:val="000000"/>
                <w:sz w:val="18"/>
                <w:szCs w:val="18"/>
                <w:lang w:val="hy-AM"/>
              </w:rPr>
              <w:t>5:00</w:t>
            </w:r>
            <w:r w:rsidRPr="00365C65">
              <w:rPr>
                <w:rFonts w:ascii="GHEA Grapalat" w:hAnsi="GHEA Grapalat" w:cs="Sylfaen"/>
                <w:b/>
                <w:color w:val="000000"/>
                <w:sz w:val="18"/>
                <w:szCs w:val="18"/>
                <w:lang w:val="hy-AM"/>
              </w:rPr>
              <w:t>кг</w:t>
            </w:r>
            <w:r w:rsidRPr="00365C65">
              <w:rPr>
                <w:rFonts w:ascii="GHEA Grapalat" w:hAnsi="GHEA Grapalat"/>
                <w:b/>
                <w:color w:val="000000"/>
                <w:sz w:val="18"/>
                <w:szCs w:val="18"/>
                <w:lang w:val="hy-AM"/>
              </w:rPr>
              <w:t>-</w:t>
            </w:r>
            <w:r w:rsidRPr="00365C65">
              <w:rPr>
                <w:rFonts w:ascii="GHEA Grapalat" w:hAnsi="GHEA Grapalat" w:cs="Sylfaen"/>
                <w:b/>
                <w:color w:val="000000"/>
                <w:sz w:val="18"/>
                <w:szCs w:val="18"/>
                <w:lang w:val="hy-AM"/>
              </w:rPr>
              <w:t>ой</w:t>
            </w:r>
            <w:r w:rsidRPr="00365C65">
              <w:rPr>
                <w:rFonts w:ascii="GHEA Grapalat" w:hAnsi="GHEA Grapalat"/>
                <w:b/>
                <w:color w:val="000000"/>
                <w:sz w:val="18"/>
                <w:szCs w:val="18"/>
                <w:lang w:val="hy-AM"/>
              </w:rPr>
              <w:t xml:space="preserve"> </w:t>
            </w:r>
            <w:r w:rsidRPr="00365C65">
              <w:rPr>
                <w:rFonts w:ascii="GHEA Grapalat" w:hAnsi="GHEA Grapalat" w:cs="Sylfaen"/>
                <w:b/>
                <w:color w:val="000000"/>
                <w:sz w:val="18"/>
                <w:szCs w:val="18"/>
                <w:lang w:val="hy-AM"/>
              </w:rPr>
              <w:t>полиэтилен</w:t>
            </w:r>
            <w:r w:rsidRPr="00365C65">
              <w:rPr>
                <w:rFonts w:ascii="GHEA Grapalat" w:hAnsi="GHEA Grapalat"/>
                <w:b/>
                <w:color w:val="000000"/>
                <w:sz w:val="18"/>
                <w:szCs w:val="18"/>
                <w:lang w:val="hy-AM"/>
              </w:rPr>
              <w:t xml:space="preserve"> </w:t>
            </w:r>
            <w:r w:rsidRPr="00365C65">
              <w:rPr>
                <w:rFonts w:ascii="GHEA Grapalat" w:hAnsi="GHEA Grapalat" w:cs="Sylfaen"/>
                <w:b/>
                <w:color w:val="000000"/>
                <w:sz w:val="18"/>
                <w:szCs w:val="18"/>
                <w:lang w:val="hy-AM"/>
              </w:rPr>
              <w:t>воздухонепроницаемый</w:t>
            </w:r>
            <w:r w:rsidRPr="00365C65">
              <w:rPr>
                <w:rFonts w:ascii="GHEA Grapalat" w:hAnsi="GHEA Grapalat"/>
                <w:b/>
                <w:color w:val="000000"/>
                <w:sz w:val="18"/>
                <w:szCs w:val="18"/>
                <w:lang w:val="hy-AM"/>
              </w:rPr>
              <w:t xml:space="preserve"> </w:t>
            </w:r>
            <w:r w:rsidRPr="00365C65">
              <w:rPr>
                <w:rFonts w:ascii="GHEA Grapalat" w:hAnsi="GHEA Grapalat" w:cs="Sylfaen"/>
                <w:b/>
                <w:color w:val="000000"/>
                <w:sz w:val="18"/>
                <w:szCs w:val="18"/>
                <w:lang w:val="hy-AM"/>
              </w:rPr>
              <w:t>в упаковке или в мешках до 20 кг.</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Андро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из теста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макарон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влажность</w:t>
            </w:r>
            <w:r w:rsidRPr="00365C65">
              <w:rPr>
                <w:rFonts w:ascii="GHEA Grapalat" w:hAnsi="GHEA Grapalat"/>
                <w:color w:val="000000"/>
                <w:sz w:val="18"/>
                <w:szCs w:val="18"/>
                <w:lang w:val="hy-AM"/>
              </w:rPr>
              <w:t>11%-</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более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серый</w:t>
            </w:r>
            <w:r w:rsidRPr="00365C65">
              <w:rPr>
                <w:rFonts w:ascii="GHEA Grapalat" w:hAnsi="GHEA Grapalat"/>
                <w:color w:val="000000"/>
                <w:sz w:val="18"/>
                <w:szCs w:val="18"/>
                <w:lang w:val="hy-AM"/>
              </w:rPr>
              <w:t>2.1:</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более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кислотность</w:t>
            </w:r>
            <w:r w:rsidRPr="00365C65">
              <w:rPr>
                <w:rFonts w:ascii="GHEA Grapalat" w:hAnsi="GHEA Grapalat"/>
                <w:color w:val="000000"/>
                <w:sz w:val="18"/>
                <w:szCs w:val="18"/>
                <w:lang w:val="hy-AM"/>
              </w:rPr>
              <w:t>4%-</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более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 вредителями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загрязнение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допустимый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для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запланировано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полиэтилен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пленкой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соответствующий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маркировкой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твердый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жесткий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пшеницы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высокий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вроде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из муки</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Производство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только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вакуум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 станками</w:t>
            </w:r>
            <w:r w:rsidRPr="00365C65">
              <w:rPr>
                <w:rFonts w:ascii="GHEA Grapalat" w:hAnsi="GHEA Grapalat"/>
                <w:color w:val="000000"/>
                <w:sz w:val="18"/>
                <w:szCs w:val="18"/>
                <w:lang w:val="hy-AM"/>
              </w:rPr>
              <w:t>(25%</w:t>
            </w:r>
            <w:r w:rsidRPr="00365C65">
              <w:rPr>
                <w:rFonts w:ascii="GHEA Grapalat" w:hAnsi="GHEA Grapalat" w:cs="Sylfaen"/>
                <w:color w:val="000000"/>
                <w:sz w:val="18"/>
                <w:szCs w:val="18"/>
                <w:lang w:val="hy-AM"/>
              </w:rPr>
              <w:t>трубчатый</w:t>
            </w:r>
            <w:r w:rsidRPr="00365C65">
              <w:rPr>
                <w:rFonts w:ascii="GHEA Grapalat" w:hAnsi="GHEA Grapalat"/>
                <w:color w:val="000000"/>
                <w:sz w:val="18"/>
                <w:szCs w:val="18"/>
                <w:lang w:val="hy-AM"/>
              </w:rPr>
              <w:t>, 25%</w:t>
            </w:r>
            <w:r w:rsidRPr="00365C65">
              <w:rPr>
                <w:rFonts w:ascii="GHEA Grapalat" w:hAnsi="GHEA Grapalat" w:cs="Sylfaen"/>
                <w:color w:val="000000"/>
                <w:sz w:val="18"/>
                <w:szCs w:val="18"/>
                <w:lang w:val="hy-AM"/>
              </w:rPr>
              <w:t>помнить</w:t>
            </w:r>
            <w:r w:rsidRPr="00365C65">
              <w:rPr>
                <w:rFonts w:ascii="GHEA Grapalat" w:hAnsi="GHEA Grapalat"/>
                <w:color w:val="000000"/>
                <w:sz w:val="18"/>
                <w:szCs w:val="18"/>
                <w:lang w:val="hy-AM"/>
              </w:rPr>
              <w:t>, 25%</w:t>
            </w:r>
            <w:r w:rsidRPr="00365C65">
              <w:rPr>
                <w:rFonts w:ascii="GHEA Grapalat" w:hAnsi="GHEA Grapalat" w:cs="Sylfaen"/>
                <w:color w:val="000000"/>
                <w:sz w:val="18"/>
                <w:szCs w:val="18"/>
                <w:lang w:val="hy-AM"/>
              </w:rPr>
              <w:t>спиральный</w:t>
            </w:r>
            <w:r w:rsidRPr="00365C65">
              <w:rPr>
                <w:rFonts w:ascii="GHEA Grapalat" w:hAnsi="GHEA Grapalat"/>
                <w:color w:val="000000"/>
                <w:sz w:val="18"/>
                <w:szCs w:val="18"/>
                <w:lang w:val="hy-AM"/>
              </w:rPr>
              <w:t>, 25%</w:t>
            </w:r>
            <w:r w:rsidRPr="00365C65">
              <w:rPr>
                <w:rFonts w:ascii="GHEA Grapalat" w:hAnsi="GHEA Grapalat" w:cs="Sylfaen"/>
                <w:color w:val="000000"/>
                <w:sz w:val="18"/>
                <w:szCs w:val="18"/>
                <w:lang w:val="hy-AM"/>
              </w:rPr>
              <w:t>пружинистый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остаток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данный момент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90%</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производство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даты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12:00</w:t>
            </w:r>
            <w:r w:rsidRPr="00365C65">
              <w:rPr>
                <w:rFonts w:ascii="GHEA Grapalat" w:hAnsi="GHEA Grapalat" w:cs="Sylfaen"/>
                <w:color w:val="000000"/>
                <w:sz w:val="18"/>
                <w:szCs w:val="18"/>
                <w:lang w:val="hy-AM"/>
              </w:rPr>
              <w:t>месяц</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874:</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зерна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015/2011)</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&gt;&gt;:</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разборчиво.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cs="Sylfaen"/>
                <w:sz w:val="20"/>
                <w:szCs w:val="20"/>
              </w:rPr>
            </w:pPr>
            <w:r w:rsidRPr="00365C65">
              <w:rPr>
                <w:rFonts w:ascii="GHEA Grapalat" w:hAnsi="GHEA Grapalat" w:cs="Sylfaen"/>
                <w:sz w:val="20"/>
                <w:szCs w:val="20"/>
              </w:rPr>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cs="Calibri"/>
                <w:color w:val="000000"/>
                <w:sz w:val="20"/>
                <w:szCs w:val="20"/>
              </w:rPr>
            </w:pPr>
            <w:r w:rsidRPr="00365C65">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Pr>
                <w:rFonts w:ascii="GHEA Grapalat" w:hAnsi="GHEA Grapalat"/>
                <w:sz w:val="20"/>
              </w:rPr>
              <w:t>150 000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jc w:val="center"/>
              <w:rPr>
                <w:rFonts w:ascii="GHEA Grapalat" w:hAnsi="GHEA Grapalat" w:cs="Calibri"/>
                <w:color w:val="000000"/>
                <w:sz w:val="16"/>
                <w:szCs w:val="16"/>
              </w:rPr>
            </w:pPr>
            <w:r>
              <w:rPr>
                <w:rFonts w:ascii="GHEA Grapalat" w:hAnsi="GHEA Grapalat"/>
                <w:sz w:val="20"/>
              </w:rPr>
              <w:t>500</w:t>
            </w:r>
          </w:p>
        </w:tc>
        <w:tc>
          <w:tcPr>
            <w:tcW w:w="1134" w:type="dxa"/>
            <w:shd w:val="clear" w:color="auto" w:fill="auto"/>
          </w:tcPr>
          <w:p w:rsidR="00420336" w:rsidRPr="00365C65" w:rsidRDefault="00420336" w:rsidP="00420336">
            <w:pPr>
              <w:rPr>
                <w:rFonts w:ascii="GHEA Grapalat" w:hAnsi="GHEA Grapalat"/>
                <w:sz w:val="16"/>
                <w:szCs w:val="16"/>
                <w:lang w:val="hy-AM"/>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jc w:val="center"/>
              <w:rPr>
                <w:rFonts w:ascii="GHEA Grapalat" w:hAnsi="GHEA Grapalat" w:cs="Calibri"/>
                <w:color w:val="000000"/>
                <w:sz w:val="16"/>
                <w:szCs w:val="16"/>
              </w:rPr>
            </w:pPr>
            <w:r>
              <w:rPr>
                <w:rFonts w:ascii="GHEA Grapalat" w:hAnsi="GHEA Grapalat"/>
                <w:sz w:val="20"/>
              </w:rPr>
              <w:t>500</w:t>
            </w:r>
          </w:p>
        </w:tc>
        <w:tc>
          <w:tcPr>
            <w:tcW w:w="1510" w:type="dxa"/>
            <w:shd w:val="clear" w:color="auto" w:fill="auto"/>
          </w:tcPr>
          <w:p w:rsidR="00420336" w:rsidRPr="00365C65" w:rsidRDefault="00420336" w:rsidP="00420336">
            <w:pPr>
              <w:rPr>
                <w:rFonts w:ascii="GHEA Grapalat" w:hAnsi="GHEA Grapalat" w:cs="Sylfaen"/>
                <w:sz w:val="16"/>
                <w:szCs w:val="16"/>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t>5</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15831000</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sz w:val="20"/>
                <w:szCs w:val="20"/>
              </w:rPr>
              <w:t>Сахар</w:t>
            </w:r>
            <w:r w:rsidRPr="00365C65">
              <w:rPr>
                <w:rFonts w:ascii="GHEA Grapalat" w:hAnsi="GHEA Grapalat"/>
                <w:sz w:val="20"/>
                <w:szCs w:val="20"/>
              </w:rPr>
              <w:t xml:space="preserve">  </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sz w:val="16"/>
                <w:szCs w:val="16"/>
                <w:lang w:val="hy-AM"/>
              </w:rPr>
              <w:t>белый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цвет</w:t>
            </w:r>
            <w:r w:rsidRPr="00365C65">
              <w:rPr>
                <w:rFonts w:ascii="GHEA Grapalat" w:hAnsi="GHEA Grapalat" w:cs="Arial"/>
                <w:sz w:val="16"/>
                <w:szCs w:val="16"/>
                <w:lang w:val="hy-AM"/>
              </w:rPr>
              <w:t>,</w:t>
            </w:r>
            <w:r w:rsidRPr="00365C65">
              <w:rPr>
                <w:rFonts w:ascii="GHEA Grapalat" w:hAnsi="GHEA Grapalat" w:cs="Sylfaen"/>
                <w:sz w:val="16"/>
                <w:szCs w:val="16"/>
                <w:lang w:val="hy-AM"/>
              </w:rPr>
              <w:t>Сорун</w:t>
            </w:r>
            <w:r w:rsidRPr="00365C65">
              <w:rPr>
                <w:rFonts w:ascii="GHEA Grapalat" w:hAnsi="GHEA Grapalat" w:cs="Arial"/>
                <w:sz w:val="16"/>
                <w:szCs w:val="16"/>
                <w:lang w:val="hy-AM"/>
              </w:rPr>
              <w:t>,</w:t>
            </w:r>
            <w:r w:rsidRPr="00365C65">
              <w:rPr>
                <w:rFonts w:ascii="GHEA Grapalat" w:hAnsi="GHEA Grapalat" w:cs="Sylfaen"/>
                <w:sz w:val="16"/>
                <w:szCs w:val="16"/>
                <w:lang w:val="hy-AM"/>
              </w:rPr>
              <w:t>сладкий</w:t>
            </w:r>
            <w:r w:rsidRPr="00365C65">
              <w:rPr>
                <w:rFonts w:ascii="GHEA Grapalat" w:hAnsi="GHEA Grapalat" w:cs="Arial"/>
                <w:sz w:val="16"/>
                <w:szCs w:val="16"/>
                <w:lang w:val="hy-AM"/>
              </w:rPr>
              <w:t>,</w:t>
            </w:r>
            <w:r w:rsidRPr="00365C65">
              <w:rPr>
                <w:rFonts w:ascii="GHEA Grapalat" w:hAnsi="GHEA Grapalat" w:cs="Sylfaen"/>
                <w:sz w:val="16"/>
                <w:szCs w:val="16"/>
                <w:lang w:val="hy-AM"/>
              </w:rPr>
              <w:t>сухой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в состоянии</w:t>
            </w:r>
            <w:r w:rsidRPr="00365C65">
              <w:rPr>
                <w:rFonts w:ascii="GHEA Grapalat" w:hAnsi="GHEA Grapalat" w:cs="Arial"/>
                <w:sz w:val="16"/>
                <w:szCs w:val="16"/>
                <w:lang w:val="hy-AM"/>
              </w:rPr>
              <w:t>,</w:t>
            </w:r>
            <w:r w:rsidRPr="00365C65">
              <w:rPr>
                <w:rFonts w:ascii="GHEA Grapalat" w:hAnsi="GHEA Grapalat" w:cs="Sylfaen"/>
                <w:sz w:val="16"/>
                <w:szCs w:val="16"/>
                <w:lang w:val="hy-AM"/>
              </w:rPr>
              <w:t>без</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сторона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по вкусу</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и:</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запах</w:t>
            </w:r>
            <w:r w:rsidRPr="00365C65">
              <w:rPr>
                <w:rFonts w:ascii="GHEA Grapalat" w:hAnsi="GHEA Grapalat" w:cs="Arial"/>
                <w:sz w:val="16"/>
                <w:szCs w:val="16"/>
                <w:lang w:val="hy-AM"/>
              </w:rPr>
              <w:t>(</w:t>
            </w:r>
            <w:r w:rsidRPr="00365C65">
              <w:rPr>
                <w:rFonts w:ascii="GHEA Grapalat" w:hAnsi="GHEA Grapalat" w:cs="Sylfaen"/>
                <w:sz w:val="16"/>
                <w:szCs w:val="16"/>
                <w:lang w:val="hy-AM"/>
              </w:rPr>
              <w:t>как</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сухой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в состоянии</w:t>
            </w:r>
            <w:r w:rsidRPr="00365C65">
              <w:rPr>
                <w:rFonts w:ascii="GHEA Grapalat" w:hAnsi="GHEA Grapalat" w:cs="Arial"/>
                <w:sz w:val="16"/>
                <w:szCs w:val="16"/>
                <w:lang w:val="hy-AM"/>
              </w:rPr>
              <w:t>,</w:t>
            </w:r>
            <w:r w:rsidRPr="00365C65">
              <w:rPr>
                <w:rFonts w:ascii="GHEA Grapalat" w:hAnsi="GHEA Grapalat" w:cs="Sylfaen"/>
                <w:sz w:val="16"/>
                <w:szCs w:val="16"/>
                <w:lang w:val="hy-AM"/>
              </w:rPr>
              <w:t>так</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электронная почта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в растворе</w:t>
            </w:r>
            <w:r w:rsidRPr="00365C65">
              <w:rPr>
                <w:rFonts w:ascii="GHEA Grapalat" w:hAnsi="GHEA Grapalat" w:cs="Arial"/>
                <w:sz w:val="16"/>
                <w:szCs w:val="16"/>
                <w:lang w:val="hy-AM"/>
              </w:rPr>
              <w:t>),</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фабрика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соответствующий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 маркировкой</w:t>
            </w:r>
            <w:r w:rsidRPr="00365C65">
              <w:rPr>
                <w:rFonts w:ascii="GHEA Grapalat" w:hAnsi="GHEA Grapalat"/>
                <w:color w:val="000000"/>
                <w:sz w:val="18"/>
                <w:szCs w:val="18"/>
                <w:lang w:val="hy-AM"/>
              </w:rPr>
              <w:t>:</w:t>
            </w:r>
            <w:r w:rsidRPr="00365C65">
              <w:rPr>
                <w:rFonts w:ascii="GHEA Grapalat" w:hAnsi="GHEA Grapalat" w:cs="Sylfaen"/>
                <w:sz w:val="16"/>
                <w:szCs w:val="16"/>
                <w:lang w:val="hy-AM"/>
              </w:rPr>
              <w:t>ГОСТ 33222-2015: Марка ТС-1, ТС-2 или аналог.</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решение</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нуждаться</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является</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быть</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прозрачный</w:t>
            </w:r>
            <w:r w:rsidRPr="00365C65">
              <w:rPr>
                <w:rFonts w:ascii="GHEA Grapalat" w:hAnsi="GHEA Grapalat" w:cs="Arial"/>
                <w:sz w:val="16"/>
                <w:szCs w:val="16"/>
                <w:lang w:val="hy-AM"/>
              </w:rPr>
              <w:t>,</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без</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нерешенный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осадка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и:</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сторона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смесей</w:t>
            </w:r>
            <w:r w:rsidRPr="00365C65">
              <w:rPr>
                <w:rFonts w:ascii="GHEA Grapalat" w:hAnsi="GHEA Grapalat" w:cs="Arial"/>
                <w:sz w:val="16"/>
                <w:szCs w:val="16"/>
                <w:lang w:val="hy-AM"/>
              </w:rPr>
              <w:t>,</w:t>
            </w:r>
            <w:r w:rsidRPr="00365C65">
              <w:rPr>
                <w:rFonts w:ascii="GHEA Grapalat" w:hAnsi="GHEA Grapalat" w:cs="Sylfaen"/>
                <w:sz w:val="16"/>
                <w:szCs w:val="16"/>
                <w:lang w:val="hy-AM"/>
              </w:rPr>
              <w:t>сахарозы</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массивный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часть</w:t>
            </w:r>
            <w:r w:rsidRPr="00365C65">
              <w:rPr>
                <w:rFonts w:ascii="GHEA Grapalat" w:hAnsi="GHEA Grapalat" w:cs="Arial"/>
                <w:sz w:val="16"/>
                <w:szCs w:val="16"/>
                <w:lang w:val="hy-AM"/>
              </w:rPr>
              <w:t>``</w:t>
            </w:r>
            <w:r w:rsidRPr="00365C65">
              <w:rPr>
                <w:rFonts w:ascii="GHEA Grapalat" w:hAnsi="GHEA Grapalat"/>
                <w:sz w:val="16"/>
                <w:szCs w:val="16"/>
                <w:lang w:val="hy-AM"/>
              </w:rPr>
              <w:t>99,75%-</w:t>
            </w:r>
            <w:r w:rsidRPr="00365C65">
              <w:rPr>
                <w:rFonts w:ascii="GHEA Grapalat" w:hAnsi="GHEA Grapalat" w:cs="Sylfaen"/>
                <w:sz w:val="16"/>
                <w:szCs w:val="16"/>
                <w:lang w:val="hy-AM"/>
              </w:rPr>
              <w:t>от</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нет</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меньше</w:t>
            </w:r>
            <w:r w:rsidRPr="00365C65">
              <w:rPr>
                <w:rFonts w:ascii="GHEA Grapalat" w:hAnsi="GHEA Grapalat" w:cs="Arial"/>
                <w:sz w:val="16"/>
                <w:szCs w:val="16"/>
                <w:lang w:val="hy-AM"/>
              </w:rPr>
              <w:t>(</w:t>
            </w:r>
            <w:r w:rsidRPr="00365C65">
              <w:rPr>
                <w:rFonts w:ascii="GHEA Grapalat" w:hAnsi="GHEA Grapalat" w:cs="Sylfaen"/>
                <w:sz w:val="16"/>
                <w:szCs w:val="16"/>
                <w:lang w:val="hy-AM"/>
              </w:rPr>
              <w:t>сухой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материала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на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включая</w:t>
            </w:r>
            <w:r w:rsidRPr="00365C65">
              <w:rPr>
                <w:rFonts w:ascii="GHEA Grapalat" w:hAnsi="GHEA Grapalat" w:cs="Arial"/>
                <w:sz w:val="16"/>
                <w:szCs w:val="16"/>
                <w:lang w:val="hy-AM"/>
              </w:rPr>
              <w:t>),</w:t>
            </w:r>
            <w:r w:rsidRPr="00365C65">
              <w:rPr>
                <w:rFonts w:ascii="GHEA Grapalat" w:hAnsi="GHEA Grapalat" w:cs="Sylfaen"/>
                <w:sz w:val="16"/>
                <w:szCs w:val="16"/>
                <w:lang w:val="hy-AM"/>
              </w:rPr>
              <w:t>влаги</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массивный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часть</w:t>
            </w:r>
            <w:r w:rsidRPr="00365C65">
              <w:rPr>
                <w:rFonts w:ascii="GHEA Grapalat" w:hAnsi="GHEA Grapalat" w:cs="Arial"/>
                <w:sz w:val="16"/>
                <w:szCs w:val="16"/>
                <w:lang w:val="hy-AM"/>
              </w:rPr>
              <w:t>``</w:t>
            </w:r>
            <w:r w:rsidRPr="00365C65">
              <w:rPr>
                <w:rFonts w:ascii="GHEA Grapalat" w:hAnsi="GHEA Grapalat"/>
                <w:sz w:val="16"/>
                <w:szCs w:val="16"/>
                <w:lang w:val="hy-AM"/>
              </w:rPr>
              <w:t>0,14%-</w:t>
            </w:r>
            <w:r w:rsidRPr="00365C65">
              <w:rPr>
                <w:rFonts w:ascii="GHEA Grapalat" w:hAnsi="GHEA Grapalat" w:cs="Sylfaen"/>
                <w:sz w:val="16"/>
                <w:szCs w:val="16"/>
                <w:lang w:val="hy-AM"/>
              </w:rPr>
              <w:t>от</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нет</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более</w:t>
            </w:r>
            <w:r w:rsidRPr="00365C65">
              <w:rPr>
                <w:rFonts w:ascii="GHEA Grapalat" w:hAnsi="GHEA Grapalat" w:cs="Arial"/>
                <w:sz w:val="16"/>
                <w:szCs w:val="16"/>
                <w:lang w:val="hy-AM"/>
              </w:rPr>
              <w:t>,</w:t>
            </w:r>
            <w:r w:rsidRPr="00365C65">
              <w:rPr>
                <w:rFonts w:ascii="GHEA Grapalat" w:hAnsi="GHEA Grapalat" w:cs="Sylfaen"/>
                <w:sz w:val="16"/>
                <w:szCs w:val="16"/>
                <w:lang w:val="hy-AM"/>
              </w:rPr>
              <w:t>ферроперевозчиков</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массивный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часть</w:t>
            </w:r>
            <w:r w:rsidRPr="00365C65">
              <w:rPr>
                <w:rFonts w:ascii="GHEA Grapalat" w:hAnsi="GHEA Grapalat" w:cs="Arial"/>
                <w:sz w:val="16"/>
                <w:szCs w:val="16"/>
                <w:lang w:val="hy-AM"/>
              </w:rPr>
              <w:t>- 0,0003%</w:t>
            </w:r>
            <w:r w:rsidRPr="00365C65">
              <w:rPr>
                <w:rFonts w:ascii="GHEA Grapalat" w:hAnsi="GHEA Grapalat" w:cs="Sylfaen"/>
                <w:sz w:val="16"/>
                <w:szCs w:val="16"/>
                <w:lang w:val="hy-AM"/>
              </w:rPr>
              <w:t>от</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нет</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более</w:t>
            </w:r>
            <w:r w:rsidRPr="00365C65">
              <w:rPr>
                <w:rFonts w:ascii="GHEA Grapalat" w:hAnsi="GHEA Grapalat" w:cs="Arial"/>
                <w:sz w:val="16"/>
                <w:szCs w:val="16"/>
                <w:lang w:val="hy-AM"/>
              </w:rPr>
              <w:t>,</w:t>
            </w:r>
            <w:r w:rsidRPr="00365C65">
              <w:rPr>
                <w:rFonts w:ascii="GHEA Grapalat" w:hAnsi="GHEA Grapalat" w:cs="Sylfaen"/>
                <w:sz w:val="16"/>
                <w:szCs w:val="16"/>
                <w:lang w:val="hy-AM"/>
              </w:rPr>
              <w:t>ГОСТ:</w:t>
            </w:r>
            <w:r w:rsidRPr="00365C65">
              <w:rPr>
                <w:rFonts w:ascii="GHEA Grapalat" w:hAnsi="GHEA Grapalat"/>
                <w:sz w:val="16"/>
                <w:szCs w:val="16"/>
                <w:lang w:val="hy-AM"/>
              </w:rPr>
              <w:t>21-94</w:t>
            </w:r>
            <w:r w:rsidRPr="00365C65">
              <w:rPr>
                <w:rFonts w:ascii="GHEA Grapalat" w:hAnsi="GHEA Grapalat" w:cs="Sylfaen"/>
                <w:sz w:val="16"/>
                <w:szCs w:val="16"/>
                <w:lang w:val="hy-AM"/>
              </w:rPr>
              <w:t>или</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эквивалент</w:t>
            </w:r>
            <w:r w:rsidRPr="00365C65">
              <w:rPr>
                <w:rFonts w:ascii="GHEA Grapalat" w:hAnsi="GHEA Grapalat" w:cs="Arial"/>
                <w:sz w:val="16"/>
                <w:szCs w:val="16"/>
                <w:lang w:val="hy-AM"/>
              </w:rPr>
              <w:t>:</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Право на участие</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остаток</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период</w:t>
            </w:r>
            <w:r w:rsidRPr="00365C65">
              <w:rPr>
                <w:rFonts w:ascii="GHEA Grapalat" w:hAnsi="GHEA Grapalat" w:cs="Arial"/>
                <w:sz w:val="16"/>
                <w:szCs w:val="16"/>
                <w:lang w:val="hy-AM"/>
              </w:rPr>
              <w:t>``</w:t>
            </w:r>
            <w:r w:rsidRPr="00365C65">
              <w:rPr>
                <w:rFonts w:ascii="GHEA Grapalat" w:hAnsi="GHEA Grapalat" w:cs="Sylfaen"/>
                <w:sz w:val="16"/>
                <w:szCs w:val="16"/>
                <w:lang w:val="hy-AM"/>
              </w:rPr>
              <w:t>предложения</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в данный момент</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определенный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период</w:t>
            </w:r>
            <w:r w:rsidRPr="00365C65">
              <w:rPr>
                <w:rFonts w:ascii="GHEA Grapalat" w:hAnsi="GHEA Grapalat" w:cs="Arial"/>
                <w:sz w:val="16"/>
                <w:szCs w:val="16"/>
                <w:lang w:val="hy-AM"/>
              </w:rPr>
              <w:t>1/2-</w:t>
            </w:r>
            <w:r w:rsidRPr="00365C65">
              <w:rPr>
                <w:rFonts w:ascii="GHEA Grapalat" w:hAnsi="GHEA Grapalat" w:cs="Sylfaen"/>
                <w:sz w:val="16"/>
                <w:szCs w:val="16"/>
                <w:lang w:val="hy-AM"/>
              </w:rPr>
              <w:t>от</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нет</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меньше</w:t>
            </w:r>
            <w:r w:rsidRPr="00365C65">
              <w:rPr>
                <w:rFonts w:ascii="GHEA Grapalat" w:hAnsi="GHEA Grapalat" w:cs="Arial"/>
                <w:sz w:val="16"/>
                <w:szCs w:val="16"/>
                <w:lang w:val="hy-AM"/>
              </w:rPr>
              <w:t>:</w:t>
            </w:r>
            <w:r w:rsidRPr="00365C65">
              <w:rPr>
                <w:rFonts w:ascii="GHEA Grapalat" w:hAnsi="GHEA Grapalat"/>
                <w:sz w:val="16"/>
                <w:szCs w:val="16"/>
                <w:lang w:val="hy-AM"/>
              </w:rPr>
              <w:t xml:space="preserve"> </w:t>
            </w:r>
            <w:r w:rsidRPr="00365C65">
              <w:rPr>
                <w:rFonts w:ascii="GHEA Grapalat" w:hAnsi="GHEA Grapalat"/>
                <w:sz w:val="16"/>
                <w:szCs w:val="16"/>
                <w:lang w:val="hy-AM"/>
              </w:rPr>
              <w:br/>
            </w:r>
            <w:r w:rsidRPr="00365C65">
              <w:rPr>
                <w:rFonts w:ascii="GHEA Grapalat" w:hAnsi="GHEA Grapalat" w:cs="Sylfaen"/>
                <w:sz w:val="16"/>
                <w:szCs w:val="16"/>
                <w:lang w:val="hy-AM"/>
              </w:rPr>
              <w:t>Безопасность</w:t>
            </w:r>
            <w:r w:rsidRPr="00365C65">
              <w:rPr>
                <w:rFonts w:ascii="GHEA Grapalat" w:hAnsi="GHEA Grapalat" w:cs="Arial"/>
                <w:sz w:val="16"/>
                <w:szCs w:val="16"/>
                <w:lang w:val="hy-AM"/>
              </w:rPr>
              <w:t>,</w:t>
            </w:r>
            <w:r w:rsidRPr="00365C65">
              <w:rPr>
                <w:rFonts w:ascii="GHEA Grapalat" w:hAnsi="GHEA Grapalat" w:cs="Sylfaen"/>
                <w:sz w:val="16"/>
                <w:szCs w:val="16"/>
                <w:lang w:val="hy-AM"/>
              </w:rPr>
              <w:t>маркировка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и:</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упаковка: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еда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нуждаться</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является</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при условии</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быть</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согласие</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оценка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в соответствии с</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Таможня</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союз</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комиссии</w:t>
            </w:r>
            <w:r w:rsidRPr="00365C65">
              <w:rPr>
                <w:rFonts w:ascii="GHEA Grapalat" w:hAnsi="GHEA Grapalat"/>
                <w:sz w:val="16"/>
                <w:szCs w:val="16"/>
                <w:lang w:val="hy-AM"/>
              </w:rPr>
              <w:t>2011 год</w:t>
            </w:r>
            <w:r w:rsidRPr="00365C65">
              <w:rPr>
                <w:rFonts w:ascii="GHEA Grapalat" w:hAnsi="GHEA Grapalat" w:cs="Sylfaen"/>
                <w:sz w:val="16"/>
                <w:szCs w:val="16"/>
                <w:lang w:val="hy-AM"/>
              </w:rPr>
              <w:t>год</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lastRenderedPageBreak/>
              <w:t>декабрь</w:t>
            </w:r>
            <w:r w:rsidRPr="00365C65">
              <w:rPr>
                <w:rFonts w:ascii="GHEA Grapalat" w:hAnsi="GHEA Grapalat" w:cs="Arial"/>
                <w:sz w:val="16"/>
                <w:szCs w:val="16"/>
                <w:lang w:val="hy-AM"/>
              </w:rPr>
              <w:t>9-</w:t>
            </w:r>
            <w:r w:rsidRPr="00365C65">
              <w:rPr>
                <w:rFonts w:ascii="GHEA Grapalat" w:hAnsi="GHEA Grapalat" w:cs="Sylfaen"/>
                <w:sz w:val="16"/>
                <w:szCs w:val="16"/>
                <w:lang w:val="hy-AM"/>
              </w:rPr>
              <w:t>в:</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число</w:t>
            </w:r>
            <w:r w:rsidRPr="00365C65">
              <w:rPr>
                <w:rFonts w:ascii="GHEA Grapalat" w:hAnsi="GHEA Grapalat" w:cs="Arial"/>
                <w:sz w:val="16"/>
                <w:szCs w:val="16"/>
                <w:lang w:val="hy-AM"/>
              </w:rPr>
              <w:t>880:</w:t>
            </w:r>
            <w:r w:rsidRPr="00365C65">
              <w:rPr>
                <w:rFonts w:ascii="GHEA Grapalat" w:hAnsi="GHEA Grapalat" w:cs="Sylfaen"/>
                <w:sz w:val="16"/>
                <w:szCs w:val="16"/>
                <w:lang w:val="hy-AM"/>
              </w:rPr>
              <w:t>по решению</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одобренный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Продукты питания</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безопасность</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w:t>
            </w:r>
            <w:r w:rsidRPr="00365C65">
              <w:rPr>
                <w:rFonts w:ascii="GHEA Grapalat" w:hAnsi="GHEA Grapalat" w:cs="Arial"/>
                <w:sz w:val="16"/>
                <w:szCs w:val="16"/>
                <w:lang w:val="hy-AM"/>
              </w:rPr>
              <w:t>(</w:t>
            </w:r>
            <w:r w:rsidRPr="00365C65">
              <w:rPr>
                <w:rFonts w:ascii="GHEA Grapalat" w:hAnsi="GHEA Grapalat" w:cs="Sylfaen"/>
                <w:sz w:val="16"/>
                <w:szCs w:val="16"/>
                <w:lang w:val="hy-AM"/>
              </w:rPr>
              <w:t>ММ:</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ТК:</w:t>
            </w:r>
            <w:r w:rsidRPr="00365C65">
              <w:rPr>
                <w:rFonts w:ascii="GHEA Grapalat" w:hAnsi="GHEA Grapalat"/>
                <w:sz w:val="16"/>
                <w:szCs w:val="16"/>
                <w:lang w:val="hy-AM"/>
              </w:rPr>
              <w:t>21/2011),</w:t>
            </w:r>
            <w:r w:rsidRPr="00365C65">
              <w:rPr>
                <w:rFonts w:ascii="GHEA Grapalat" w:hAnsi="GHEA Grapalat" w:cs="Sylfaen"/>
                <w:sz w:val="16"/>
                <w:szCs w:val="16"/>
                <w:lang w:val="hy-AM"/>
              </w:rPr>
              <w:t>Таможня</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союз</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комиссии</w:t>
            </w:r>
            <w:r w:rsidRPr="00365C65">
              <w:rPr>
                <w:rFonts w:ascii="GHEA Grapalat" w:hAnsi="GHEA Grapalat" w:cs="Arial"/>
                <w:sz w:val="16"/>
                <w:szCs w:val="16"/>
                <w:lang w:val="hy-AM"/>
              </w:rPr>
              <w:t>2011 год</w:t>
            </w:r>
            <w:r w:rsidRPr="00365C65">
              <w:rPr>
                <w:rFonts w:ascii="GHEA Grapalat" w:hAnsi="GHEA Grapalat" w:cs="Sylfaen"/>
                <w:sz w:val="16"/>
                <w:szCs w:val="16"/>
                <w:lang w:val="hy-AM"/>
              </w:rPr>
              <w:t>год</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декабрь</w:t>
            </w:r>
            <w:r w:rsidRPr="00365C65">
              <w:rPr>
                <w:rFonts w:ascii="GHEA Grapalat" w:hAnsi="GHEA Grapalat" w:cs="Arial"/>
                <w:sz w:val="16"/>
                <w:szCs w:val="16"/>
                <w:lang w:val="hy-AM"/>
              </w:rPr>
              <w:t>9-</w:t>
            </w:r>
            <w:r w:rsidRPr="00365C65">
              <w:rPr>
                <w:rFonts w:ascii="GHEA Grapalat" w:hAnsi="GHEA Grapalat" w:cs="Sylfaen"/>
                <w:sz w:val="16"/>
                <w:szCs w:val="16"/>
                <w:lang w:val="hy-AM"/>
              </w:rPr>
              <w:t>в:</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число</w:t>
            </w:r>
            <w:r w:rsidRPr="00365C65">
              <w:rPr>
                <w:rFonts w:ascii="GHEA Grapalat" w:hAnsi="GHEA Grapalat" w:cs="Arial"/>
                <w:sz w:val="16"/>
                <w:szCs w:val="16"/>
                <w:lang w:val="hy-AM"/>
              </w:rPr>
              <w:t xml:space="preserve"> </w:t>
            </w:r>
            <w:r w:rsidRPr="00365C65">
              <w:rPr>
                <w:rFonts w:ascii="GHEA Grapalat" w:hAnsi="GHEA Grapalat"/>
                <w:sz w:val="16"/>
                <w:szCs w:val="16"/>
                <w:lang w:val="hy-AM"/>
              </w:rPr>
              <w:t>881:</w:t>
            </w:r>
            <w:r w:rsidRPr="00365C65">
              <w:rPr>
                <w:rFonts w:ascii="GHEA Grapalat" w:hAnsi="GHEA Grapalat" w:cs="Sylfaen"/>
                <w:sz w:val="16"/>
                <w:szCs w:val="16"/>
                <w:lang w:val="hy-AM"/>
              </w:rPr>
              <w:t>по решению</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одобренный</w:t>
            </w:r>
            <w:r w:rsidRPr="00365C65">
              <w:rPr>
                <w:rFonts w:ascii="GHEA Grapalat" w:hAnsi="GHEA Grapalat" w:cs="Arial"/>
                <w:sz w:val="16"/>
                <w:szCs w:val="16"/>
                <w:lang w:val="hy-AM"/>
              </w:rPr>
              <w:t>"</w:t>
            </w:r>
            <w:r w:rsidRPr="00365C65">
              <w:rPr>
                <w:rFonts w:ascii="GHEA Grapalat" w:hAnsi="GHEA Grapalat" w:cs="Sylfaen"/>
                <w:sz w:val="16"/>
                <w:szCs w:val="16"/>
                <w:lang w:val="hy-AM"/>
              </w:rPr>
              <w:t>Продукты питания</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маркировка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w:t>
            </w:r>
            <w:r w:rsidRPr="00365C65">
              <w:rPr>
                <w:rFonts w:ascii="GHEA Grapalat" w:hAnsi="GHEA Grapalat" w:cs="Arial"/>
                <w:sz w:val="16"/>
                <w:szCs w:val="16"/>
                <w:lang w:val="hy-AM"/>
              </w:rPr>
              <w:t>(</w:t>
            </w:r>
            <w:r w:rsidRPr="00365C65">
              <w:rPr>
                <w:rFonts w:ascii="GHEA Grapalat" w:hAnsi="GHEA Grapalat" w:cs="Sylfaen"/>
                <w:sz w:val="16"/>
                <w:szCs w:val="16"/>
                <w:lang w:val="hy-AM"/>
              </w:rPr>
              <w:t>ММ:</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ТК:</w:t>
            </w:r>
            <w:r w:rsidRPr="00365C65">
              <w:rPr>
                <w:rFonts w:ascii="GHEA Grapalat" w:hAnsi="GHEA Grapalat" w:cs="Arial"/>
                <w:sz w:val="16"/>
                <w:szCs w:val="16"/>
                <w:lang w:val="hy-AM"/>
              </w:rPr>
              <w:t>22/2011),</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Таможня</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союз</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комиссии</w:t>
            </w:r>
            <w:r w:rsidRPr="00365C65">
              <w:rPr>
                <w:rFonts w:ascii="GHEA Grapalat" w:hAnsi="GHEA Grapalat" w:cs="Arial"/>
                <w:sz w:val="16"/>
                <w:szCs w:val="16"/>
                <w:lang w:val="hy-AM"/>
              </w:rPr>
              <w:t>2011 год</w:t>
            </w:r>
            <w:r w:rsidRPr="00365C65">
              <w:rPr>
                <w:rFonts w:ascii="GHEA Grapalat" w:hAnsi="GHEA Grapalat" w:cs="Sylfaen"/>
                <w:sz w:val="16"/>
                <w:szCs w:val="16"/>
                <w:lang w:val="hy-AM"/>
              </w:rPr>
              <w:t>год</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Август</w:t>
            </w:r>
            <w:r w:rsidRPr="00365C65">
              <w:rPr>
                <w:rFonts w:ascii="GHEA Grapalat" w:hAnsi="GHEA Grapalat" w:cs="Arial"/>
                <w:sz w:val="16"/>
                <w:szCs w:val="16"/>
                <w:lang w:val="hy-AM"/>
              </w:rPr>
              <w:t>16-</w:t>
            </w:r>
            <w:r w:rsidRPr="00365C65">
              <w:rPr>
                <w:rFonts w:ascii="GHEA Grapalat" w:hAnsi="GHEA Grapalat" w:cs="Sylfaen"/>
                <w:sz w:val="16"/>
                <w:szCs w:val="16"/>
                <w:lang w:val="hy-AM"/>
              </w:rPr>
              <w:t>в:</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число</w:t>
            </w:r>
            <w:r w:rsidRPr="00365C65">
              <w:rPr>
                <w:rFonts w:ascii="GHEA Grapalat" w:hAnsi="GHEA Grapalat" w:cs="Arial"/>
                <w:sz w:val="16"/>
                <w:szCs w:val="16"/>
                <w:lang w:val="hy-AM"/>
              </w:rPr>
              <w:t>769:</w:t>
            </w:r>
            <w:r w:rsidRPr="00365C65">
              <w:rPr>
                <w:rFonts w:ascii="GHEA Grapalat" w:hAnsi="GHEA Grapalat" w:cs="Sylfaen"/>
                <w:sz w:val="16"/>
                <w:szCs w:val="16"/>
                <w:lang w:val="hy-AM"/>
              </w:rPr>
              <w:t>по решению</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одобренный</w:t>
            </w:r>
            <w:r w:rsidRPr="00365C65">
              <w:rPr>
                <w:rFonts w:ascii="GHEA Grapalat" w:hAnsi="GHEA Grapalat" w:cs="Arial"/>
                <w:sz w:val="16"/>
                <w:szCs w:val="16"/>
                <w:lang w:val="hy-AM"/>
              </w:rPr>
              <w:t>"</w:t>
            </w:r>
            <w:r w:rsidRPr="00365C65">
              <w:rPr>
                <w:rFonts w:ascii="GHEA Grapalat" w:hAnsi="GHEA Grapalat" w:cs="Sylfaen"/>
                <w:sz w:val="16"/>
                <w:szCs w:val="16"/>
                <w:lang w:val="hy-AM"/>
              </w:rPr>
              <w:t>упаковки</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безопасность</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w:t>
            </w:r>
            <w:r w:rsidRPr="00365C65">
              <w:rPr>
                <w:rFonts w:ascii="GHEA Grapalat" w:hAnsi="GHEA Grapalat" w:cs="Arial"/>
                <w:sz w:val="16"/>
                <w:szCs w:val="16"/>
                <w:lang w:val="hy-AM"/>
              </w:rPr>
              <w:t>(</w:t>
            </w:r>
            <w:r w:rsidRPr="00365C65">
              <w:rPr>
                <w:rFonts w:ascii="GHEA Grapalat" w:hAnsi="GHEA Grapalat" w:cs="Sylfaen"/>
                <w:sz w:val="16"/>
                <w:szCs w:val="16"/>
                <w:lang w:val="hy-AM"/>
              </w:rPr>
              <w:t>ММ:</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ТК:</w:t>
            </w:r>
            <w:r w:rsidRPr="00365C65">
              <w:rPr>
                <w:rFonts w:ascii="GHEA Grapalat" w:hAnsi="GHEA Grapalat" w:cs="Arial"/>
                <w:sz w:val="16"/>
                <w:szCs w:val="16"/>
                <w:lang w:val="hy-AM"/>
              </w:rPr>
              <w:t>005/2011)</w:t>
            </w:r>
            <w:r w:rsidRPr="00365C65">
              <w:rPr>
                <w:rFonts w:ascii="GHEA Grapalat" w:hAnsi="GHEA Grapalat" w:cs="Sylfaen"/>
                <w:sz w:val="16"/>
                <w:szCs w:val="16"/>
                <w:lang w:val="hy-AM"/>
              </w:rPr>
              <w:t>Таможня</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союз</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технический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правила</w:t>
            </w:r>
            <w:r w:rsidRPr="00365C65">
              <w:rPr>
                <w:rFonts w:ascii="GHEA Grapalat" w:hAnsi="GHEA Grapalat" w:cs="Arial"/>
                <w:sz w:val="16"/>
                <w:szCs w:val="16"/>
                <w:lang w:val="hy-AM"/>
              </w:rPr>
              <w:t>, "</w:t>
            </w:r>
            <w:r w:rsidRPr="00365C65">
              <w:rPr>
                <w:rFonts w:ascii="GHEA Grapalat" w:hAnsi="GHEA Grapalat" w:cs="Sylfaen"/>
                <w:sz w:val="16"/>
                <w:szCs w:val="16"/>
                <w:lang w:val="hy-AM"/>
              </w:rPr>
              <w:t>Продукты питания</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безопасность</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w:t>
            </w:r>
            <w:r w:rsidRPr="00365C65">
              <w:rPr>
                <w:rFonts w:ascii="GHEA Grapalat" w:hAnsi="GHEA Grapalat" w:cs="Arial"/>
                <w:sz w:val="16"/>
                <w:szCs w:val="16"/>
                <w:lang w:val="hy-AM"/>
              </w:rPr>
              <w:t>»</w:t>
            </w:r>
            <w:r w:rsidRPr="00365C65">
              <w:rPr>
                <w:rFonts w:ascii="GHEA Grapalat" w:hAnsi="GHEA Grapalat" w:cs="Sylfaen"/>
                <w:sz w:val="16"/>
                <w:szCs w:val="16"/>
                <w:lang w:val="hy-AM"/>
              </w:rPr>
              <w:t>РА: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закона</w:t>
            </w:r>
            <w:r w:rsidRPr="00365C65">
              <w:rPr>
                <w:rFonts w:ascii="GHEA Grapalat" w:hAnsi="GHEA Grapalat" w:cs="Arial"/>
                <w:sz w:val="16"/>
                <w:szCs w:val="16"/>
                <w:lang w:val="hy-AM"/>
              </w:rPr>
              <w:t>9-</w:t>
            </w:r>
            <w:r w:rsidRPr="00365C65">
              <w:rPr>
                <w:rFonts w:ascii="GHEA Grapalat" w:hAnsi="GHEA Grapalat" w:cs="Sylfaen"/>
                <w:sz w:val="16"/>
                <w:szCs w:val="16"/>
                <w:lang w:val="hy-AM"/>
              </w:rPr>
              <w:t>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статьи</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и:</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отмеченный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быть</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Евразийский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экономический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союз</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в этом районе</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обращение</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объединенный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со знаком</w:t>
            </w:r>
            <w:r w:rsidRPr="00365C65">
              <w:rPr>
                <w:rFonts w:ascii="GHEA Grapalat" w:hAnsi="GHEA Grapalat" w:cs="Arial"/>
                <w:sz w:val="16"/>
                <w:szCs w:val="16"/>
                <w:lang w:val="hy-AM"/>
              </w:rPr>
              <w:t>:</w:t>
            </w:r>
            <w:r w:rsidRPr="00365C65">
              <w:rPr>
                <w:rFonts w:ascii="GHEA Grapalat" w:hAnsi="GHEA Grapalat" w:cs="Sylfaen"/>
                <w:sz w:val="16"/>
                <w:szCs w:val="16"/>
                <w:lang w:val="hy-AM"/>
              </w:rPr>
              <w:t>Маркировка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читаемый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lastRenderedPageBreak/>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sidRPr="00365C65">
              <w:rPr>
                <w:rFonts w:ascii="GHEA Grapalat" w:hAnsi="GHEA Grapalat" w:cs="Calibri"/>
                <w:color w:val="000000"/>
                <w:sz w:val="20"/>
                <w:szCs w:val="20"/>
              </w:rPr>
              <w:t>420: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315000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lang w:val="hy-AM"/>
              </w:rPr>
            </w:pPr>
            <w:r>
              <w:rPr>
                <w:rFonts w:ascii="GHEA Grapalat" w:hAnsi="GHEA Grapalat" w:cs="Calibri"/>
                <w:color w:val="000000"/>
                <w:sz w:val="16"/>
                <w:szCs w:val="16"/>
              </w:rPr>
              <w:t>750</w:t>
            </w:r>
          </w:p>
        </w:tc>
        <w:tc>
          <w:tcPr>
            <w:tcW w:w="1134" w:type="dxa"/>
            <w:tcBorders>
              <w:top w:val="single" w:sz="4" w:space="0" w:color="auto"/>
              <w:left w:val="nil"/>
              <w:bottom w:val="single" w:sz="4" w:space="0" w:color="auto"/>
              <w:right w:val="nil"/>
            </w:tcBorders>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lang w:val="hy-AM"/>
              </w:rPr>
            </w:pPr>
            <w:r>
              <w:rPr>
                <w:rFonts w:ascii="GHEA Grapalat" w:hAnsi="GHEA Grapalat" w:cs="Calibri"/>
                <w:color w:val="000000"/>
                <w:sz w:val="16"/>
                <w:szCs w:val="16"/>
              </w:rPr>
              <w:t>750</w:t>
            </w:r>
          </w:p>
        </w:tc>
        <w:tc>
          <w:tcPr>
            <w:tcW w:w="1510"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lastRenderedPageBreak/>
              <w:t>6</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15531100</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20"/>
                <w:szCs w:val="20"/>
              </w:rPr>
              <w:t>Масло</w:t>
            </w:r>
            <w:r w:rsidRPr="00365C65">
              <w:rPr>
                <w:rFonts w:ascii="GHEA Grapalat" w:hAnsi="GHEA Grapalat"/>
                <w:color w:val="000000"/>
                <w:sz w:val="20"/>
                <w:szCs w:val="20"/>
              </w:rPr>
              <w:t xml:space="preserve"> </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18"/>
                <w:szCs w:val="18"/>
                <w:lang w:val="hy-AM"/>
              </w:rPr>
              <w:t>Сливочный крем / Упаковка:</w:t>
            </w:r>
            <w:r w:rsidRPr="00365C65">
              <w:rPr>
                <w:rFonts w:ascii="GHEA Grapalat" w:hAnsi="GHEA Grapalat" w:cs="Sylfaen"/>
                <w:b/>
                <w:color w:val="000000" w:themeColor="text1"/>
                <w:sz w:val="18"/>
                <w:szCs w:val="18"/>
                <w:lang w:val="hy-AM"/>
              </w:rPr>
              <w:t>до 25 кг</w:t>
            </w:r>
            <w:r w:rsidRPr="00365C65">
              <w:rPr>
                <w:rFonts w:ascii="GHEA Grapalat" w:hAnsi="GHEA Grapalat" w:cs="Sylfaen"/>
                <w:color w:val="000000"/>
                <w:sz w:val="18"/>
                <w:szCs w:val="18"/>
                <w:lang w:val="hy-AM"/>
              </w:rPr>
              <w:t>/по сообщению клиента/;</w:t>
            </w:r>
            <w:r w:rsidRPr="00365C65">
              <w:rPr>
                <w:rFonts w:ascii="GHEA Grapalat" w:hAnsi="GHEA Grapalat" w:cs="Sylfaen"/>
                <w:color w:val="000000" w:themeColor="text1"/>
                <w:sz w:val="18"/>
                <w:szCs w:val="18"/>
                <w:lang w:val="hy-AM"/>
              </w:rPr>
              <w:t xml:space="preserve"> </w:t>
            </w:r>
            <w:r w:rsidRPr="00365C65">
              <w:rPr>
                <w:rFonts w:ascii="GHEA Grapalat" w:hAnsi="GHEA Grapalat" w:cs="Sylfaen"/>
                <w:color w:val="000000"/>
                <w:sz w:val="18"/>
                <w:szCs w:val="18"/>
                <w:lang w:val="hy-AM"/>
              </w:rPr>
              <w:t>заводские в картонных коробках, жир молочный, жирность - не менее 82,9%, качественный, свежий, влага 15,7%, твердые немасляные компоненты 1,4%, калорийность 3090КДж/100г, в заводской упаковке, на которой указан вышеуказанный состав и Срок годности: Оставшийся срок годности на момент поставки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(ТУ МУ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Маркировка: разборчивая.Техническая при поставках продуктов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lang w:val="hy-AM"/>
              </w:rPr>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cs="Calibri"/>
                <w:color w:val="000000"/>
                <w:sz w:val="20"/>
                <w:szCs w:val="20"/>
              </w:rPr>
              <w:t>5000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2000000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rPr>
            </w:pPr>
            <w:r w:rsidRPr="00365C65">
              <w:rPr>
                <w:rFonts w:ascii="GHEA Grapalat" w:hAnsi="GHEA Grapalat" w:cs="Calibri"/>
                <w:color w:val="000000"/>
                <w:sz w:val="16"/>
                <w:szCs w:val="16"/>
              </w:rPr>
              <w:t>400</w:t>
            </w:r>
          </w:p>
        </w:tc>
        <w:tc>
          <w:tcPr>
            <w:tcW w:w="1134" w:type="dxa"/>
            <w:tcBorders>
              <w:top w:val="single" w:sz="4" w:space="0" w:color="auto"/>
              <w:left w:val="nil"/>
              <w:bottom w:val="single" w:sz="4" w:space="0" w:color="auto"/>
              <w:right w:val="nil"/>
            </w:tcBorders>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rPr>
            </w:pPr>
            <w:r w:rsidRPr="00365C65">
              <w:rPr>
                <w:rFonts w:ascii="GHEA Grapalat" w:hAnsi="GHEA Grapalat" w:cs="Calibri"/>
                <w:color w:val="000000"/>
                <w:sz w:val="16"/>
                <w:szCs w:val="16"/>
              </w:rPr>
              <w:t>400</w:t>
            </w:r>
          </w:p>
        </w:tc>
        <w:tc>
          <w:tcPr>
            <w:tcW w:w="1510"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3A5BBE"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rPr>
            </w:pPr>
            <w:r>
              <w:rPr>
                <w:rFonts w:ascii="GHEA Grapalat" w:hAnsi="GHEA Grapalat"/>
                <w:sz w:val="20"/>
              </w:rPr>
              <w:t>15:</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15111120</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20"/>
                <w:szCs w:val="20"/>
              </w:rPr>
              <w:t>Говядина</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мясо</w:t>
            </w:r>
            <w:r w:rsidRPr="00365C65">
              <w:rPr>
                <w:rFonts w:ascii="GHEA Grapalat" w:hAnsi="GHEA Grapalat"/>
                <w:color w:val="000000"/>
                <w:sz w:val="20"/>
                <w:szCs w:val="20"/>
              </w:rPr>
              <w:t xml:space="preserve"> </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18"/>
                <w:szCs w:val="18"/>
                <w:lang w:val="hy-AM"/>
              </w:rPr>
              <w:t>Мясо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говядина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местный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мягкий</w:t>
            </w:r>
            <w:r w:rsidRPr="00365C65">
              <w:rPr>
                <w:rFonts w:ascii="GHEA Grapalat" w:hAnsi="GHEA Grapalat"/>
                <w:color w:val="000000"/>
                <w:sz w:val="18"/>
                <w:szCs w:val="18"/>
                <w:lang w:val="hy-AM"/>
              </w:rPr>
              <w:t xml:space="preserve">  бойня</w:t>
            </w:r>
            <w:r w:rsidRPr="00365C65">
              <w:rPr>
                <w:rFonts w:ascii="GHEA Grapalat" w:hAnsi="GHEA Grapalat" w:cs="Arial"/>
                <w:color w:val="000000"/>
                <w:sz w:val="18"/>
                <w:szCs w:val="18"/>
                <w:lang w:val="hy-AM"/>
              </w:rPr>
              <w:t>источник</w:t>
            </w:r>
            <w:r w:rsidRPr="00365C65">
              <w:rPr>
                <w:rFonts w:ascii="GHEA Grapalat" w:hAnsi="GHEA Grapalat" w:cs="Sylfaen"/>
                <w:color w:val="000000"/>
                <w:sz w:val="18"/>
                <w:szCs w:val="18"/>
                <w:lang w:val="hy-AM"/>
              </w:rPr>
              <w:t>пропорционально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разделенный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замороженный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жирный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хорошо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развитый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мышцами</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хранится</w:t>
            </w:r>
            <w:r w:rsidRPr="00365C65">
              <w:rPr>
                <w:rFonts w:ascii="GHEA Grapalat" w:hAnsi="GHEA Grapalat"/>
                <w:color w:val="000000"/>
                <w:sz w:val="18"/>
                <w:szCs w:val="18"/>
                <w:lang w:val="hy-AM"/>
              </w:rPr>
              <w:t>0:</w:t>
            </w:r>
            <w:r w:rsidRPr="00365C65">
              <w:rPr>
                <w:rFonts w:ascii="GHEA Grapalat" w:hAnsi="GHEA Grapalat" w:cs="Sylfaen"/>
                <w:color w:val="000000"/>
                <w:sz w:val="18"/>
                <w:szCs w:val="18"/>
                <w:lang w:val="hy-AM"/>
              </w:rPr>
              <w:t>ой</w:t>
            </w:r>
            <w:r w:rsidRPr="00365C65">
              <w:rPr>
                <w:rFonts w:ascii="GHEA Grapalat" w:hAnsi="GHEA Grapalat"/>
                <w:color w:val="000000"/>
                <w:sz w:val="18"/>
                <w:szCs w:val="18"/>
                <w:lang w:val="hy-AM"/>
              </w:rPr>
              <w:t>С -</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w:t>
            </w:r>
            <w:r w:rsidRPr="00365C65">
              <w:rPr>
                <w:rFonts w:ascii="GHEA Grapalat" w:hAnsi="GHEA Grapalat"/>
                <w:color w:val="000000"/>
                <w:sz w:val="18"/>
                <w:szCs w:val="18"/>
                <w:lang w:val="hy-AM"/>
              </w:rPr>
              <w:t>4:</w:t>
            </w:r>
            <w:r w:rsidRPr="00365C65">
              <w:rPr>
                <w:rFonts w:ascii="GHEA Grapalat" w:hAnsi="GHEA Grapalat" w:cs="Sylfaen"/>
                <w:color w:val="000000"/>
                <w:sz w:val="18"/>
                <w:szCs w:val="18"/>
                <w:lang w:val="hy-AM"/>
              </w:rPr>
              <w:t>ой</w:t>
            </w:r>
            <w:r w:rsidRPr="00365C65">
              <w:rPr>
                <w:rFonts w:ascii="GHEA Grapalat" w:hAnsi="GHEA Grapalat"/>
                <w:color w:val="000000"/>
                <w:sz w:val="18"/>
                <w:szCs w:val="18"/>
                <w:lang w:val="hy-AM"/>
              </w:rPr>
              <w:t>С:</w:t>
            </w:r>
            <w:r w:rsidRPr="00365C65">
              <w:rPr>
                <w:rFonts w:ascii="GHEA Grapalat" w:hAnsi="GHEA Grapalat" w:cs="Sylfaen"/>
                <w:color w:val="000000"/>
                <w:sz w:val="18"/>
                <w:szCs w:val="18"/>
                <w:lang w:val="hy-AM"/>
              </w:rPr>
              <w:t>температура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в 6</w:t>
            </w:r>
            <w:r w:rsidRPr="00365C65">
              <w:rPr>
                <w:rFonts w:ascii="GHEA Grapalat" w:hAnsi="GHEA Grapalat" w:cs="Sylfaen"/>
                <w:color w:val="000000"/>
                <w:sz w:val="18"/>
                <w:szCs w:val="18"/>
                <w:lang w:val="hy-AM"/>
              </w:rPr>
              <w:t>час:</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более</w:t>
            </w:r>
            <w:r w:rsidRPr="00365C65">
              <w:rPr>
                <w:rFonts w:ascii="GHEA Grapalat" w:hAnsi="GHEA Grapalat"/>
                <w:color w:val="000000"/>
                <w:sz w:val="18"/>
                <w:szCs w:val="18"/>
                <w:lang w:val="hy-AM"/>
              </w:rPr>
              <w:t>, я:</w:t>
            </w:r>
            <w:r w:rsidRPr="00365C65">
              <w:rPr>
                <w:rFonts w:ascii="GHEA Grapalat" w:hAnsi="GHEA Grapalat" w:cs="Sylfaen"/>
                <w:color w:val="000000"/>
                <w:sz w:val="18"/>
                <w:szCs w:val="18"/>
                <w:lang w:val="hy-AM"/>
              </w:rPr>
              <w:t>плодородия</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замороженный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замороженный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бык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Эринге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мяса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поверхность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 должен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быть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влажный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мяса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соотношение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соответственно</w:t>
            </w:r>
            <w:r w:rsidRPr="00365C65">
              <w:rPr>
                <w:rFonts w:ascii="GHEA Grapalat" w:hAnsi="GHEA Grapalat"/>
                <w:color w:val="000000"/>
                <w:sz w:val="18"/>
                <w:szCs w:val="18"/>
                <w:lang w:val="hy-AM"/>
              </w:rPr>
              <w:t>0 %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100%</w:t>
            </w:r>
            <w:r w:rsidRPr="00365C65">
              <w:rPr>
                <w:rFonts w:ascii="GHEA Grapalat" w:hAnsi="GHEA Grapalat" w:cs="Sylfaen"/>
                <w:color w:val="000000"/>
                <w:sz w:val="18"/>
                <w:szCs w:val="18"/>
                <w:lang w:val="hy-AM"/>
              </w:rPr>
              <w:t>упакованный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соответствующий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тканью</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 предвзятостью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марлей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 коробками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полиэтилен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упаковкой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ГОСТ:</w:t>
            </w:r>
            <w:r w:rsidRPr="00365C65">
              <w:rPr>
                <w:rFonts w:ascii="GHEA Grapalat" w:hAnsi="GHEA Grapalat"/>
                <w:color w:val="000000"/>
                <w:sz w:val="18"/>
                <w:szCs w:val="18"/>
                <w:lang w:val="hy-AM"/>
              </w:rPr>
              <w:t xml:space="preserve">779-55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остаток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данный момент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70%</w:t>
            </w:r>
            <w:r w:rsidRPr="00365C65">
              <w:rPr>
                <w:rFonts w:ascii="GHEA Grapalat" w:hAnsi="GHEA Grapalat" w:cs="Sylfaen"/>
                <w:color w:val="000000"/>
                <w:sz w:val="18"/>
                <w:szCs w:val="18"/>
                <w:lang w:val="hy-AM"/>
              </w:rPr>
              <w:t>Поставлять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данный момент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мышц</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глубокий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слой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температура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нуждаться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быть</w:t>
            </w:r>
            <w:r w:rsidRPr="00365C65">
              <w:rPr>
                <w:rFonts w:ascii="GHEA Grapalat" w:hAnsi="GHEA Grapalat"/>
                <w:color w:val="000000"/>
                <w:sz w:val="18"/>
                <w:szCs w:val="18"/>
                <w:lang w:val="hy-AM"/>
              </w:rPr>
              <w:t>8 часов</w:t>
            </w:r>
            <w:r w:rsidRPr="00365C65">
              <w:rPr>
                <w:rFonts w:ascii="GHEA Grapalat" w:hAnsi="GHEA Grapalat" w:cs="Sylfaen"/>
                <w:color w:val="000000"/>
                <w:sz w:val="18"/>
                <w:szCs w:val="18"/>
                <w:lang w:val="hy-AM"/>
              </w:rPr>
              <w:t>степень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высокий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ХСТ:</w:t>
            </w:r>
            <w:r w:rsidRPr="00365C65">
              <w:rPr>
                <w:rFonts w:ascii="GHEA Grapalat" w:hAnsi="GHEA Grapalat"/>
                <w:color w:val="000000"/>
                <w:sz w:val="18"/>
                <w:szCs w:val="18"/>
                <w:lang w:val="hy-AM"/>
              </w:rPr>
              <w:t>342-2011</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соответствующий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2013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Октябрь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68: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Мясо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мясные продукты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034/2013)</w:t>
            </w:r>
            <w:r w:rsidRPr="00365C65">
              <w:rPr>
                <w:rFonts w:ascii="GHEA Grapalat" w:hAnsi="GHEA Grapalat" w:cs="Sylfaen"/>
                <w:color w:val="000000"/>
                <w:sz w:val="18"/>
                <w:szCs w:val="18"/>
                <w:lang w:val="hy-AM"/>
              </w:rPr>
              <w:t>регламента.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Из поставки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после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может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заморозить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lastRenderedPageBreak/>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lang w:val="hy-AM"/>
              </w:rPr>
            </w:pPr>
            <w:r w:rsidRPr="00365C65">
              <w:rPr>
                <w:rFonts w:ascii="GHEA Grapalat" w:hAnsi="GHEA Grapalat" w:cs="Calibri"/>
                <w:color w:val="000000"/>
                <w:sz w:val="20"/>
                <w:szCs w:val="20"/>
              </w:rPr>
              <w:t>4300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2236000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jc w:val="center"/>
              <w:rPr>
                <w:rFonts w:ascii="GHEA Grapalat" w:hAnsi="GHEA Grapalat"/>
                <w:sz w:val="20"/>
              </w:rPr>
            </w:pPr>
            <w:r>
              <w:rPr>
                <w:rFonts w:ascii="GHEA Grapalat" w:hAnsi="GHEA Grapalat" w:cs="Calibri"/>
                <w:color w:val="000000"/>
                <w:sz w:val="16"/>
                <w:szCs w:val="16"/>
              </w:rPr>
              <w:t>520:</w:t>
            </w:r>
          </w:p>
        </w:tc>
        <w:tc>
          <w:tcPr>
            <w:tcW w:w="1134" w:type="dxa"/>
            <w:tcBorders>
              <w:top w:val="single" w:sz="4" w:space="0" w:color="auto"/>
              <w:left w:val="nil"/>
              <w:bottom w:val="single" w:sz="4" w:space="0" w:color="auto"/>
              <w:right w:val="nil"/>
            </w:tcBorders>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jc w:val="center"/>
              <w:rPr>
                <w:rFonts w:ascii="GHEA Grapalat" w:hAnsi="GHEA Grapalat"/>
                <w:sz w:val="20"/>
              </w:rPr>
            </w:pPr>
            <w:r>
              <w:rPr>
                <w:rFonts w:ascii="GHEA Grapalat" w:hAnsi="GHEA Grapalat" w:cs="Calibri"/>
                <w:color w:val="000000"/>
                <w:sz w:val="16"/>
                <w:szCs w:val="16"/>
              </w:rPr>
              <w:t>520: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 xml:space="preserve">После вступления договора в силу, до последнего рабочего дня, установленного на декабрь месяц в детском саду </w:t>
            </w:r>
            <w:r w:rsidRPr="00365C65">
              <w:rPr>
                <w:rFonts w:ascii="GHEA Grapalat" w:hAnsi="GHEA Grapalat" w:cs="Sylfaen"/>
                <w:sz w:val="16"/>
                <w:szCs w:val="16"/>
                <w:lang w:val="hy-AM"/>
              </w:rPr>
              <w:lastRenderedPageBreak/>
              <w:t>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lastRenderedPageBreak/>
              <w:t>16:</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15112160</w:t>
            </w:r>
          </w:p>
        </w:tc>
        <w:tc>
          <w:tcPr>
            <w:tcW w:w="1022" w:type="dxa"/>
            <w:shd w:val="clear" w:color="auto" w:fill="auto"/>
          </w:tcPr>
          <w:p w:rsidR="00420336" w:rsidRPr="00365C65" w:rsidRDefault="00420336" w:rsidP="00420336">
            <w:pPr>
              <w:rPr>
                <w:rFonts w:ascii="GHEA Grapalat" w:hAnsi="GHEA Grapalat"/>
                <w:sz w:val="20"/>
              </w:rPr>
            </w:pPr>
            <w:r w:rsidRPr="00365C65">
              <w:rPr>
                <w:rFonts w:ascii="GHEA Grapalat" w:hAnsi="GHEA Grapalat" w:cs="Sylfaen"/>
                <w:color w:val="000000"/>
                <w:sz w:val="20"/>
                <w:szCs w:val="20"/>
                <w:lang w:val="hy-AM"/>
              </w:rPr>
              <w:t>Курица</w:t>
            </w:r>
            <w:r w:rsidRPr="00365C65">
              <w:rPr>
                <w:rFonts w:ascii="GHEA Grapalat" w:hAnsi="GHEA Grapalat"/>
                <w:color w:val="000000"/>
                <w:sz w:val="20"/>
                <w:szCs w:val="20"/>
                <w:lang w:val="hy-AM"/>
              </w:rPr>
              <w:t xml:space="preserve"> </w:t>
            </w:r>
            <w:r w:rsidRPr="00365C65">
              <w:rPr>
                <w:rFonts w:ascii="GHEA Grapalat" w:hAnsi="GHEA Grapalat" w:cs="Sylfaen"/>
                <w:color w:val="000000"/>
                <w:sz w:val="20"/>
                <w:szCs w:val="20"/>
                <w:lang w:val="hy-AM"/>
              </w:rPr>
              <w:t>грудь</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18"/>
                <w:szCs w:val="18"/>
                <w:lang w:val="hy-AM"/>
              </w:rPr>
              <w:t>Курица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грудь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ГОСТ:</w:t>
            </w:r>
            <w:r w:rsidRPr="00365C65">
              <w:rPr>
                <w:rFonts w:ascii="GHEA Grapalat" w:hAnsi="GHEA Grapalat"/>
                <w:color w:val="000000"/>
                <w:sz w:val="18"/>
                <w:szCs w:val="18"/>
                <w:lang w:val="hy-AM"/>
              </w:rPr>
              <w:t>- 31962-2013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Чистый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анемичный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сторона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пахнет</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мягкий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мясо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воздухонепроницаемый</w:t>
            </w:r>
            <w:r w:rsidRPr="00365C65">
              <w:rPr>
                <w:rFonts w:ascii="GHEA Grapalat" w:hAnsi="GHEA Grapalat"/>
                <w:color w:val="000000"/>
                <w:sz w:val="18"/>
                <w:szCs w:val="18"/>
                <w:lang w:val="hy-AM"/>
              </w:rPr>
              <w:t>, фабрика</w:t>
            </w:r>
            <w:r w:rsidRPr="00365C65">
              <w:rPr>
                <w:rFonts w:ascii="GHEA Grapalat" w:hAnsi="GHEA Grapalat" w:cs="Sylfaen"/>
                <w:color w:val="000000"/>
                <w:sz w:val="18"/>
                <w:szCs w:val="18"/>
                <w:lang w:val="hy-AM"/>
              </w:rPr>
              <w:t>упакованный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для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запланировано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контейнеру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слитый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дозе</w:t>
            </w:r>
            <w:r w:rsidRPr="00365C65">
              <w:rPr>
                <w:rFonts w:ascii="GHEA Grapalat" w:hAnsi="GHEA Grapalat"/>
                <w:color w:val="000000"/>
                <w:sz w:val="18"/>
                <w:szCs w:val="18"/>
                <w:lang w:val="hy-AM"/>
              </w:rPr>
              <w:t>,</w:t>
            </w:r>
            <w:r w:rsidRPr="00365C65">
              <w:rPr>
                <w:rFonts w:ascii="GHEA Grapalat" w:hAnsi="GHEA Grapalat"/>
                <w:color w:val="000000" w:themeColor="text1"/>
                <w:sz w:val="18"/>
                <w:szCs w:val="18"/>
                <w:lang w:val="hy-AM"/>
              </w:rPr>
              <w:t xml:space="preserve"> </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остаток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данный момент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90%</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соответствующий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2013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Октябрь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68: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Мясо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мясные продукты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034/2013)</w:t>
            </w:r>
            <w:r w:rsidRPr="00365C65">
              <w:rPr>
                <w:rFonts w:ascii="GHEA Grapalat" w:hAnsi="GHEA Grapalat" w:cs="Sylfaen"/>
                <w:color w:val="000000"/>
                <w:sz w:val="18"/>
                <w:szCs w:val="18"/>
                <w:lang w:val="hy-AM"/>
              </w:rPr>
              <w:t>регламента.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 xml:space="preserve">2012 </w:t>
            </w:r>
            <w:r w:rsidRPr="00365C65">
              <w:rPr>
                <w:rFonts w:ascii="GHEA Grapalat" w:hAnsi="GHEA Grapalat"/>
                <w:color w:val="000000"/>
                <w:sz w:val="18"/>
                <w:szCs w:val="18"/>
                <w:lang w:val="hy-AM"/>
              </w:rPr>
              <w:lastRenderedPageBreak/>
              <w:t>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От получения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после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может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заморозить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lastRenderedPageBreak/>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sidRPr="00365C65">
              <w:rPr>
                <w:rFonts w:ascii="GHEA Grapalat" w:hAnsi="GHEA Grapalat" w:cs="Calibri"/>
                <w:color w:val="000000"/>
                <w:sz w:val="20"/>
                <w:szCs w:val="20"/>
              </w:rPr>
              <w:t>2800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Pr>
                <w:rFonts w:ascii="GHEA Grapalat" w:hAnsi="GHEA Grapalat"/>
                <w:sz w:val="20"/>
              </w:rPr>
              <w:t>1260000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450</w:t>
            </w:r>
          </w:p>
        </w:tc>
        <w:tc>
          <w:tcPr>
            <w:tcW w:w="1134" w:type="dxa"/>
            <w:tcBorders>
              <w:top w:val="single" w:sz="4" w:space="0" w:color="auto"/>
              <w:left w:val="nil"/>
              <w:bottom w:val="single" w:sz="4" w:space="0" w:color="auto"/>
              <w:right w:val="nil"/>
            </w:tcBorders>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450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lastRenderedPageBreak/>
              <w:t>17:</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15541200</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20"/>
                <w:szCs w:val="20"/>
              </w:rPr>
              <w:t>Сыр</w:t>
            </w:r>
            <w:r w:rsidRPr="00365C65">
              <w:rPr>
                <w:rFonts w:ascii="GHEA Grapalat" w:hAnsi="GHEA Grapalat"/>
                <w:color w:val="000000"/>
                <w:sz w:val="20"/>
                <w:szCs w:val="20"/>
              </w:rPr>
              <w:t xml:space="preserve"> </w:t>
            </w:r>
            <w:proofErr w:type="gramStart"/>
            <w:r w:rsidRPr="00365C65">
              <w:rPr>
                <w:rFonts w:ascii="GHEA Grapalat" w:hAnsi="GHEA Grapalat" w:cs="Sylfaen"/>
                <w:color w:val="000000"/>
                <w:sz w:val="20"/>
                <w:szCs w:val="20"/>
              </w:rPr>
              <w:t>Чанах</w:t>
            </w:r>
            <w:proofErr w:type="gramEnd"/>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b/>
                <w:color w:val="000000" w:themeColor="text1"/>
                <w:sz w:val="18"/>
                <w:szCs w:val="18"/>
                <w:lang w:val="hy-AM"/>
              </w:rPr>
              <w:t>"</w:t>
            </w:r>
            <w:r w:rsidRPr="00365C65">
              <w:rPr>
                <w:rFonts w:ascii="GHEA Grapalat" w:hAnsi="GHEA Grapalat" w:cs="Sylfaen"/>
                <w:b/>
                <w:color w:val="000000" w:themeColor="text1"/>
                <w:sz w:val="18"/>
                <w:szCs w:val="18"/>
                <w:lang w:val="hy-AM"/>
              </w:rPr>
              <w:t>Чанах</w:t>
            </w:r>
            <w:r w:rsidRPr="00365C65">
              <w:rPr>
                <w:rFonts w:ascii="GHEA Grapalat" w:hAnsi="GHEA Grapalat"/>
                <w:b/>
                <w:color w:val="000000" w:themeColor="text1"/>
                <w:sz w:val="18"/>
                <w:szCs w:val="18"/>
                <w:lang w:val="hy-AM"/>
              </w:rPr>
              <w:t>/</w:t>
            </w:r>
            <w:r w:rsidRPr="00365C65">
              <w:rPr>
                <w:rFonts w:ascii="GHEA Grapalat" w:hAnsi="GHEA Grapalat" w:cs="Sylfaen"/>
                <w:b/>
                <w:color w:val="000000" w:themeColor="text1"/>
                <w:sz w:val="18"/>
                <w:szCs w:val="18"/>
                <w:lang w:val="hy-AM"/>
              </w:rPr>
              <w:t>упаковка:</w:t>
            </w:r>
            <w:r w:rsidRPr="00365C65">
              <w:rPr>
                <w:rFonts w:ascii="GHEA Grapalat" w:hAnsi="GHEA Grapalat"/>
                <w:b/>
                <w:color w:val="000000" w:themeColor="text1"/>
                <w:sz w:val="18"/>
                <w:szCs w:val="18"/>
                <w:lang w:val="hy-AM"/>
              </w:rPr>
              <w:t>4-6:</w:t>
            </w:r>
            <w:r w:rsidRPr="00365C65">
              <w:rPr>
                <w:rFonts w:ascii="GHEA Grapalat" w:hAnsi="GHEA Grapalat" w:cs="Sylfaen"/>
                <w:b/>
                <w:color w:val="000000" w:themeColor="text1"/>
                <w:sz w:val="18"/>
                <w:szCs w:val="18"/>
                <w:lang w:val="hy-AM"/>
              </w:rPr>
              <w:t>кг</w:t>
            </w:r>
            <w:r w:rsidRPr="00365C65">
              <w:rPr>
                <w:rFonts w:ascii="GHEA Grapalat" w:hAnsi="GHEA Grapalat"/>
                <w:b/>
                <w:color w:val="000000" w:themeColor="text1"/>
                <w:sz w:val="18"/>
                <w:szCs w:val="18"/>
                <w:lang w:val="hy-AM"/>
              </w:rPr>
              <w:t>/;</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sz w:val="18"/>
                <w:szCs w:val="18"/>
                <w:lang w:val="hy-AM"/>
              </w:rPr>
              <w:t>Белый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соленая вода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сыр</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коровы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из молока</w:t>
            </w:r>
            <w:r w:rsidRPr="00365C65">
              <w:rPr>
                <w:rFonts w:ascii="GHEA Grapalat" w:hAnsi="GHEA Grapalat"/>
                <w:color w:val="000000"/>
                <w:sz w:val="18"/>
                <w:szCs w:val="18"/>
                <w:lang w:val="hy-AM"/>
              </w:rPr>
              <w:t>, 36-40%</w:t>
            </w:r>
            <w:r w:rsidRPr="00365C65">
              <w:rPr>
                <w:rFonts w:ascii="GHEA Grapalat" w:hAnsi="GHEA Grapalat" w:cs="Sylfaen"/>
                <w:color w:val="000000"/>
                <w:sz w:val="18"/>
                <w:szCs w:val="18"/>
                <w:lang w:val="hy-AM"/>
              </w:rPr>
              <w:t>с жиром</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фабрика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упаковкой.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ХСТ:</w:t>
            </w:r>
            <w:r w:rsidRPr="00365C65">
              <w:rPr>
                <w:rFonts w:ascii="GHEA Grapalat" w:hAnsi="GHEA Grapalat"/>
                <w:color w:val="000000"/>
                <w:sz w:val="18"/>
                <w:szCs w:val="18"/>
                <w:lang w:val="hy-AM"/>
              </w:rPr>
              <w:t>377-2016</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ГОСТ:</w:t>
            </w:r>
            <w:r w:rsidRPr="00365C65">
              <w:rPr>
                <w:rFonts w:ascii="GHEA Grapalat" w:hAnsi="GHEA Grapalat"/>
                <w:color w:val="000000"/>
                <w:sz w:val="18"/>
                <w:szCs w:val="18"/>
                <w:lang w:val="hy-AM"/>
              </w:rPr>
              <w:t>7616-85</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идентификация: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2013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Октябрь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67:</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Молоко</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молочные продукты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033/2013),</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N 021/2011),</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N 022/2011),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подтвержденный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sidRPr="00365C65">
              <w:rPr>
                <w:rFonts w:ascii="GHEA Grapalat" w:hAnsi="GHEA Grapalat" w:cs="Calibri"/>
                <w:color w:val="000000"/>
                <w:sz w:val="20"/>
                <w:szCs w:val="20"/>
              </w:rPr>
              <w:t>2000 г.</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300 000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150:</w:t>
            </w:r>
          </w:p>
        </w:tc>
        <w:tc>
          <w:tcPr>
            <w:tcW w:w="1134" w:type="dxa"/>
            <w:tcBorders>
              <w:top w:val="single" w:sz="4" w:space="0" w:color="auto"/>
              <w:left w:val="nil"/>
              <w:bottom w:val="single" w:sz="4" w:space="0" w:color="auto"/>
              <w:right w:val="nil"/>
            </w:tcBorders>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150: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t>18</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15511100</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20"/>
                <w:szCs w:val="20"/>
              </w:rPr>
              <w:t>Молоко:</w:t>
            </w:r>
            <w:r w:rsidRPr="00365C65">
              <w:rPr>
                <w:rFonts w:ascii="GHEA Grapalat" w:hAnsi="GHEA Grapalat"/>
                <w:color w:val="000000"/>
                <w:sz w:val="20"/>
                <w:szCs w:val="20"/>
              </w:rPr>
              <w:t xml:space="preserve"> </w:t>
            </w:r>
            <w:proofErr w:type="gramStart"/>
            <w:r w:rsidRPr="00365C65">
              <w:rPr>
                <w:rFonts w:ascii="GHEA Grapalat" w:hAnsi="GHEA Grapalat" w:cs="Sylfaen"/>
                <w:color w:val="000000"/>
                <w:sz w:val="20"/>
                <w:szCs w:val="20"/>
              </w:rPr>
              <w:t>пастеризованный</w:t>
            </w:r>
            <w:proofErr w:type="gramEnd"/>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18"/>
                <w:szCs w:val="18"/>
                <w:lang w:val="hy-AM"/>
              </w:rPr>
              <w:t>Пастеризованный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коровы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безупречный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молоко</w:t>
            </w:r>
            <w:r w:rsidRPr="00365C65">
              <w:rPr>
                <w:rFonts w:ascii="GHEA Grapalat" w:hAnsi="GHEA Grapalat"/>
                <w:color w:val="000000"/>
                <w:sz w:val="18"/>
                <w:szCs w:val="18"/>
                <w:lang w:val="hy-AM"/>
              </w:rPr>
              <w:t>3,2%</w:t>
            </w:r>
            <w:r w:rsidRPr="00365C65">
              <w:rPr>
                <w:rFonts w:ascii="GHEA Grapalat" w:hAnsi="GHEA Grapalat" w:cs="Sylfaen"/>
                <w:color w:val="000000"/>
                <w:sz w:val="18"/>
                <w:szCs w:val="18"/>
                <w:lang w:val="hy-AM"/>
              </w:rPr>
              <w:t>с жиром</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кислотность</w:t>
            </w:r>
            <w:r w:rsidRPr="00365C65">
              <w:rPr>
                <w:rFonts w:ascii="GHEA Grapalat" w:hAnsi="GHEA Grapalat"/>
                <w:color w:val="000000"/>
                <w:sz w:val="18"/>
                <w:szCs w:val="18"/>
                <w:lang w:val="hy-AM"/>
              </w:rPr>
              <w:t>16-210Т</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более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действительности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остаток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данный момент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 xml:space="preserve">90%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b/>
                <w:color w:val="000000" w:themeColor="text1"/>
                <w:sz w:val="18"/>
                <w:szCs w:val="18"/>
                <w:lang w:val="hy-AM"/>
              </w:rPr>
              <w:t>и:</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упаковка: заводская</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картон</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с контейнером</w:t>
            </w:r>
            <w:r w:rsidRPr="00365C65">
              <w:rPr>
                <w:rFonts w:ascii="GHEA Grapalat" w:hAnsi="GHEA Grapalat"/>
                <w:b/>
                <w:color w:val="000000" w:themeColor="text1"/>
                <w:sz w:val="18"/>
                <w:szCs w:val="18"/>
                <w:lang w:val="hy-AM"/>
              </w:rPr>
              <w:t>, 0,5-1</w:t>
            </w:r>
            <w:r w:rsidRPr="00365C65">
              <w:rPr>
                <w:rFonts w:ascii="GHEA Grapalat" w:hAnsi="GHEA Grapalat" w:cs="Sylfaen"/>
                <w:b/>
                <w:color w:val="000000" w:themeColor="text1"/>
                <w:sz w:val="18"/>
                <w:szCs w:val="18"/>
                <w:lang w:val="hy-AM"/>
              </w:rPr>
              <w:t>литр</w:t>
            </w:r>
            <w:r w:rsidRPr="00365C65">
              <w:rPr>
                <w:rFonts w:ascii="GHEA Grapalat" w:hAnsi="GHEA Grapalat"/>
                <w:color w:val="000000" w:themeColor="text1"/>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контейнер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вес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считать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ГОСТ:</w:t>
            </w:r>
            <w:r w:rsidRPr="00365C65">
              <w:rPr>
                <w:rFonts w:ascii="GHEA Grapalat" w:hAnsi="GHEA Grapalat"/>
                <w:color w:val="000000"/>
                <w:sz w:val="18"/>
                <w:szCs w:val="18"/>
                <w:lang w:val="hy-AM"/>
              </w:rPr>
              <w:t>13277-79</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соответствующий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2013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Октябрь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67:</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молоко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молочные продукты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033/2013)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lastRenderedPageBreak/>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Ярлык: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читаемый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меньшей мере</w:t>
            </w:r>
            <w:r w:rsidRPr="00365C65">
              <w:rPr>
                <w:rFonts w:ascii="GHEA Grapalat" w:hAnsi="GHEA Grapalat"/>
                <w:color w:val="000000"/>
                <w:sz w:val="18"/>
                <w:szCs w:val="18"/>
                <w:lang w:val="hy-AM"/>
              </w:rPr>
              <w:t>50</w:t>
            </w:r>
            <w:r w:rsidRPr="00365C65">
              <w:rPr>
                <w:rFonts w:ascii="GHEA Grapalat" w:hAnsi="GHEA Grapalat" w:cs="Sylfaen"/>
                <w:color w:val="000000"/>
                <w:sz w:val="18"/>
                <w:szCs w:val="18"/>
                <w:lang w:val="hy-AM"/>
              </w:rPr>
              <w:t>минута</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lastRenderedPageBreak/>
              <w:t>литр</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sidRPr="00365C65">
              <w:rPr>
                <w:rFonts w:ascii="GHEA Grapalat" w:hAnsi="GHEA Grapalat" w:cs="Calibri"/>
                <w:color w:val="000000"/>
                <w:sz w:val="20"/>
                <w:szCs w:val="20"/>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360 000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600</w:t>
            </w:r>
          </w:p>
        </w:tc>
        <w:tc>
          <w:tcPr>
            <w:tcW w:w="1134" w:type="dxa"/>
            <w:tcBorders>
              <w:top w:val="single" w:sz="4" w:space="0" w:color="auto"/>
              <w:left w:val="nil"/>
              <w:bottom w:val="single" w:sz="4" w:space="0" w:color="auto"/>
              <w:right w:val="nil"/>
            </w:tcBorders>
          </w:tcPr>
          <w:p w:rsidR="00420336" w:rsidRPr="00365C65" w:rsidRDefault="00420336" w:rsidP="00420336">
            <w:pPr>
              <w:rPr>
                <w:rFonts w:ascii="GHEA Grapalat" w:hAnsi="GHEA Grapalat"/>
                <w:lang w:val="hy-AM"/>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600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lastRenderedPageBreak/>
              <w:t>19:</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15551600</w:t>
            </w:r>
          </w:p>
        </w:tc>
        <w:tc>
          <w:tcPr>
            <w:tcW w:w="1022" w:type="dxa"/>
            <w:shd w:val="clear" w:color="auto" w:fill="auto"/>
          </w:tcPr>
          <w:p w:rsidR="00420336" w:rsidRPr="00365C65" w:rsidRDefault="00420336" w:rsidP="00420336">
            <w:pPr>
              <w:rPr>
                <w:rFonts w:ascii="GHEA Grapalat" w:hAnsi="GHEA Grapalat"/>
                <w:sz w:val="20"/>
                <w:lang w:val="hy-AM"/>
              </w:rPr>
            </w:pPr>
            <w:r w:rsidRPr="00420336">
              <w:rPr>
                <w:rFonts w:ascii="GHEA Grapalat" w:hAnsi="GHEA Grapalat" w:cs="Sylfaen"/>
                <w:color w:val="000000"/>
                <w:sz w:val="20"/>
                <w:szCs w:val="20"/>
              </w:rPr>
              <w:t>Йогурт</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18"/>
                <w:szCs w:val="18"/>
                <w:lang w:val="hy-AM"/>
              </w:rPr>
              <w:t>Йогурт: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ХСТ:</w:t>
            </w:r>
            <w:r w:rsidRPr="00365C65">
              <w:rPr>
                <w:rFonts w:ascii="GHEA Grapalat" w:hAnsi="GHEA Grapalat"/>
                <w:color w:val="000000"/>
                <w:sz w:val="18"/>
                <w:szCs w:val="18"/>
                <w:lang w:val="hy-AM"/>
              </w:rPr>
              <w:t>120-2005</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данный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стандарта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индикаторы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Безупречный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коровы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свежий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из молока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готовый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коровы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свежий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из молока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полученный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толстый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толстый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чистый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молочная кислота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вкус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запах</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сторона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вкус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запах</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цвет</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молочно-белый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кремового цвета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равномерно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весь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массе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нефти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массивный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часть</w:t>
            </w:r>
            <w:r w:rsidRPr="00365C65">
              <w:rPr>
                <w:rFonts w:ascii="GHEA Grapalat" w:hAnsi="GHEA Grapalat"/>
                <w:color w:val="000000"/>
                <w:sz w:val="18"/>
                <w:szCs w:val="18"/>
                <w:lang w:val="hy-AM"/>
              </w:rPr>
              <w:t>3,2%-</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кислотность</w:t>
            </w:r>
            <w:r w:rsidRPr="00365C65">
              <w:rPr>
                <w:rFonts w:ascii="GHEA Grapalat" w:hAnsi="GHEA Grapalat"/>
                <w:color w:val="000000"/>
                <w:sz w:val="18"/>
                <w:szCs w:val="18"/>
                <w:lang w:val="hy-AM"/>
              </w:rPr>
              <w:t>(90-140)оТ,</w:t>
            </w:r>
            <w:r w:rsidRPr="00365C65">
              <w:rPr>
                <w:rFonts w:ascii="GHEA Grapalat" w:hAnsi="GHEA Grapalat" w:cs="Sylfaen"/>
                <w:color w:val="000000"/>
                <w:sz w:val="18"/>
                <w:szCs w:val="18"/>
                <w:lang w:val="hy-AM"/>
              </w:rPr>
              <w:t>сухой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материалов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массивный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часть</w:t>
            </w:r>
            <w:r w:rsidRPr="00365C65">
              <w:rPr>
                <w:rFonts w:ascii="GHEA Grapalat" w:hAnsi="GHEA Grapalat"/>
                <w:color w:val="000000"/>
                <w:sz w:val="18"/>
                <w:szCs w:val="18"/>
                <w:lang w:val="hy-AM"/>
              </w:rPr>
              <w:t>- 8,1%</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плотность: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смешивание</w:t>
            </w:r>
            <w:r w:rsidRPr="00365C65">
              <w:rPr>
                <w:rFonts w:ascii="GHEA Grapalat" w:hAnsi="GHEA Grapalat"/>
                <w:color w:val="000000"/>
                <w:sz w:val="18"/>
                <w:szCs w:val="18"/>
                <w:lang w:val="hy-AM"/>
              </w:rPr>
              <w:t>/200С</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1,028</w:t>
            </w:r>
            <w:r w:rsidRPr="00365C65">
              <w:rPr>
                <w:rFonts w:ascii="GHEA Grapalat" w:hAnsi="GHEA Grapalat" w:cs="Sylfaen"/>
                <w:color w:val="000000"/>
                <w:sz w:val="18"/>
                <w:szCs w:val="18"/>
                <w:lang w:val="hy-AM"/>
              </w:rPr>
              <w:t>с:</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см</w:t>
            </w:r>
            <w:r w:rsidRPr="00365C65">
              <w:rPr>
                <w:rFonts w:ascii="GHEA Grapalat" w:hAnsi="GHEA Grapalat"/>
                <w:color w:val="000000"/>
                <w:sz w:val="18"/>
                <w:szCs w:val="18"/>
                <w:lang w:val="hy-AM"/>
              </w:rPr>
              <w:t>3,</w:t>
            </w:r>
            <w:r w:rsidRPr="00365C65">
              <w:rPr>
                <w:rFonts w:ascii="GHEA Grapalat" w:hAnsi="GHEA Grapalat" w:cs="Sylfaen"/>
                <w:b/>
                <w:color w:val="000000" w:themeColor="text1"/>
                <w:sz w:val="18"/>
                <w:szCs w:val="18"/>
                <w:lang w:val="hy-AM"/>
              </w:rPr>
              <w:t>упаковка</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фабрика</w:t>
            </w:r>
            <w:r w:rsidRPr="00365C65">
              <w:rPr>
                <w:rFonts w:ascii="GHEA Grapalat" w:hAnsi="GHEA Grapalat"/>
                <w:b/>
                <w:color w:val="000000" w:themeColor="text1"/>
                <w:sz w:val="18"/>
                <w:szCs w:val="18"/>
                <w:lang w:val="hy-AM"/>
              </w:rPr>
              <w:t>1:</w:t>
            </w:r>
            <w:r w:rsidRPr="00365C65">
              <w:rPr>
                <w:rFonts w:ascii="GHEA Grapalat" w:hAnsi="GHEA Grapalat" w:cs="Arial"/>
                <w:b/>
                <w:color w:val="000000" w:themeColor="text1"/>
                <w:sz w:val="18"/>
                <w:szCs w:val="18"/>
                <w:lang w:val="hy-AM"/>
              </w:rPr>
              <w:t>к</w:t>
            </w:r>
            <w:r w:rsidRPr="00365C65">
              <w:rPr>
                <w:rFonts w:ascii="GHEA Grapalat" w:hAnsi="GHEA Grapalat" w:cs="Sylfaen"/>
                <w:b/>
                <w:color w:val="000000" w:themeColor="text1"/>
                <w:sz w:val="18"/>
                <w:szCs w:val="18"/>
                <w:lang w:val="hy-AM"/>
              </w:rPr>
              <w:t>с:</w:t>
            </w:r>
            <w:r w:rsidRPr="00365C65">
              <w:rPr>
                <w:rFonts w:ascii="GHEA Grapalat" w:hAnsi="GHEA Grapalat"/>
                <w:b/>
                <w:color w:val="000000" w:themeColor="text1"/>
                <w:sz w:val="18"/>
                <w:szCs w:val="18"/>
                <w:lang w:val="hy-AM"/>
              </w:rPr>
              <w:t>, /</w:t>
            </w:r>
            <w:r w:rsidRPr="00365C65">
              <w:rPr>
                <w:rFonts w:ascii="GHEA Grapalat" w:hAnsi="GHEA Grapalat" w:cs="Sylfaen"/>
                <w:b/>
                <w:color w:val="000000" w:themeColor="text1"/>
                <w:sz w:val="18"/>
                <w:szCs w:val="18"/>
                <w:lang w:val="hy-AM"/>
              </w:rPr>
              <w:t>без</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контейнер</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вес</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считать</w:t>
            </w:r>
            <w:r w:rsidRPr="00365C65">
              <w:rPr>
                <w:rFonts w:ascii="GHEA Grapalat" w:hAnsi="GHEA Grapalat"/>
                <w:color w:val="000000" w:themeColor="text1"/>
                <w:sz w:val="18"/>
                <w:szCs w:val="18"/>
                <w:lang w:val="hy-AM"/>
              </w:rPr>
              <w:t>/:</w:t>
            </w:r>
            <w:r w:rsidRPr="00365C65">
              <w:rPr>
                <w:rFonts w:ascii="GHEA Grapalat" w:hAnsi="GHEA Grapalat" w:cs="Sylfaen"/>
                <w:color w:val="000000"/>
                <w:sz w:val="18"/>
                <w:szCs w:val="18"/>
                <w:lang w:val="hy-AM"/>
              </w:rPr>
              <w:t>воздухонепроницаемый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закрыто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крышкой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производство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даты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более</w:t>
            </w:r>
            <w:r w:rsidRPr="00365C65">
              <w:rPr>
                <w:rFonts w:ascii="GHEA Grapalat" w:hAnsi="GHEA Grapalat"/>
                <w:color w:val="000000"/>
                <w:sz w:val="18"/>
                <w:szCs w:val="18"/>
                <w:lang w:val="hy-AM"/>
              </w:rPr>
              <w:t>10:00</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остаток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90%</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соответствующий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2013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Октябрь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67:</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молоко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молочные продукты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 xml:space="preserve"> </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033/2013)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&gt;&gt;:</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Примечание: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читаемый</w:t>
            </w:r>
            <w:r w:rsidRPr="00365C65">
              <w:rPr>
                <w:rFonts w:ascii="GHEA Grapalat" w:hAnsi="GHEA Grapalat"/>
                <w:color w:val="000000"/>
                <w:sz w:val="18"/>
                <w:szCs w:val="18"/>
                <w:lang w:val="hy-AM"/>
              </w:rPr>
              <w:t>: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lastRenderedPageBreak/>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sidRPr="00365C65">
              <w:rPr>
                <w:rFonts w:ascii="GHEA Grapalat" w:hAnsi="GHEA Grapalat" w:cs="Calibri"/>
                <w:color w:val="000000"/>
                <w:sz w:val="20"/>
                <w:szCs w:val="20"/>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455000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lang w:val="hy-AM"/>
              </w:rPr>
            </w:pPr>
            <w:r>
              <w:rPr>
                <w:rFonts w:ascii="GHEA Grapalat" w:hAnsi="GHEA Grapalat" w:cs="Calibri"/>
                <w:color w:val="000000"/>
                <w:sz w:val="16"/>
                <w:szCs w:val="16"/>
              </w:rPr>
              <w:t>700</w:t>
            </w:r>
          </w:p>
        </w:tc>
        <w:tc>
          <w:tcPr>
            <w:tcW w:w="1134" w:type="dxa"/>
            <w:tcBorders>
              <w:top w:val="single" w:sz="4" w:space="0" w:color="auto"/>
              <w:left w:val="nil"/>
              <w:bottom w:val="single" w:sz="4" w:space="0" w:color="auto"/>
              <w:right w:val="nil"/>
            </w:tcBorders>
          </w:tcPr>
          <w:p w:rsidR="00420336" w:rsidRPr="00996519"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700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lastRenderedPageBreak/>
              <w:t>20:</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15512000</w:t>
            </w:r>
          </w:p>
        </w:tc>
        <w:tc>
          <w:tcPr>
            <w:tcW w:w="1022" w:type="dxa"/>
            <w:shd w:val="clear" w:color="auto" w:fill="auto"/>
          </w:tcPr>
          <w:p w:rsidR="00420336" w:rsidRPr="00365C65" w:rsidRDefault="00420336" w:rsidP="00420336">
            <w:pPr>
              <w:rPr>
                <w:rFonts w:ascii="GHEA Grapalat" w:hAnsi="GHEA Grapalat"/>
                <w:sz w:val="20"/>
                <w:lang w:val="hy-AM"/>
              </w:rPr>
            </w:pPr>
            <w:r>
              <w:rPr>
                <w:rFonts w:ascii="GHEA Grapalat" w:hAnsi="GHEA Grapalat" w:cs="Sylfaen"/>
                <w:color w:val="000000"/>
                <w:sz w:val="20"/>
                <w:szCs w:val="20"/>
              </w:rPr>
              <w:t>Сметан</w:t>
            </w:r>
            <w:bookmarkStart w:id="1" w:name="_GoBack"/>
            <w:bookmarkEnd w:id="1"/>
            <w:r w:rsidRPr="00365C65">
              <w:rPr>
                <w:rFonts w:ascii="GHEA Grapalat" w:hAnsi="GHEA Grapalat"/>
                <w:color w:val="000000"/>
                <w:sz w:val="20"/>
                <w:szCs w:val="20"/>
              </w:rPr>
              <w:t xml:space="preserve"> </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18"/>
                <w:szCs w:val="18"/>
                <w:lang w:val="hy-AM"/>
              </w:rPr>
              <w:t>Корова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безупречный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из молока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содержание жира</w:t>
            </w:r>
            <w:r w:rsidRPr="00365C65">
              <w:rPr>
                <w:rFonts w:ascii="GHEA Grapalat" w:hAnsi="GHEA Grapalat"/>
                <w:color w:val="000000"/>
                <w:sz w:val="18"/>
                <w:szCs w:val="18"/>
                <w:lang w:val="hy-AM"/>
              </w:rPr>
              <w:t>- 18%,</w:t>
            </w:r>
            <w:r w:rsidRPr="00365C65">
              <w:rPr>
                <w:rFonts w:ascii="GHEA Grapalat" w:hAnsi="GHEA Grapalat" w:cs="Sylfaen"/>
                <w:color w:val="000000"/>
                <w:sz w:val="18"/>
                <w:szCs w:val="18"/>
                <w:lang w:val="hy-AM"/>
              </w:rPr>
              <w:t>кислотность</w:t>
            </w:r>
            <w:r w:rsidRPr="00365C65">
              <w:rPr>
                <w:rFonts w:ascii="GHEA Grapalat" w:hAnsi="GHEA Grapalat"/>
                <w:color w:val="000000"/>
                <w:sz w:val="18"/>
                <w:szCs w:val="18"/>
                <w:lang w:val="hy-AM"/>
              </w:rPr>
              <w:t>` 65-100 0Т</w:t>
            </w:r>
            <w:r w:rsidRPr="00365C65">
              <w:rPr>
                <w:rFonts w:ascii="GHEA Grapalat" w:hAnsi="GHEA Grapalat"/>
                <w:b/>
                <w:color w:val="FF0000"/>
                <w:sz w:val="18"/>
                <w:szCs w:val="18"/>
                <w:lang w:val="hy-AM"/>
              </w:rPr>
              <w:t>,</w:t>
            </w:r>
            <w:r w:rsidRPr="00365C65">
              <w:rPr>
                <w:rFonts w:ascii="GHEA Grapalat" w:hAnsi="GHEA Grapalat" w:cs="Sylfaen"/>
                <w:b/>
                <w:color w:val="000000" w:themeColor="text1"/>
                <w:sz w:val="18"/>
                <w:szCs w:val="18"/>
                <w:lang w:val="hy-AM"/>
              </w:rPr>
              <w:t>упаковка</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фабрика</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воздухонепроницаемый</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закрыто</w:t>
            </w:r>
            <w:r w:rsidRPr="00365C65">
              <w:rPr>
                <w:rFonts w:ascii="GHEA Grapalat" w:hAnsi="GHEA Grapalat"/>
                <w:b/>
                <w:color w:val="000000" w:themeColor="text1"/>
                <w:sz w:val="18"/>
                <w:szCs w:val="18"/>
                <w:lang w:val="hy-AM"/>
              </w:rPr>
              <w:t>1:</w:t>
            </w:r>
            <w:r w:rsidRPr="00365C65">
              <w:rPr>
                <w:rFonts w:ascii="GHEA Grapalat" w:hAnsi="GHEA Grapalat" w:cs="Arial"/>
                <w:b/>
                <w:color w:val="000000" w:themeColor="text1"/>
                <w:sz w:val="18"/>
                <w:szCs w:val="18"/>
                <w:lang w:val="hy-AM"/>
              </w:rPr>
              <w:t>к</w:t>
            </w:r>
            <w:r w:rsidRPr="00365C65">
              <w:rPr>
                <w:rFonts w:ascii="GHEA Grapalat" w:hAnsi="GHEA Grapalat" w:cs="Sylfaen"/>
                <w:b/>
                <w:color w:val="000000" w:themeColor="text1"/>
                <w:sz w:val="18"/>
                <w:szCs w:val="18"/>
                <w:lang w:val="hy-AM"/>
              </w:rPr>
              <w:t>с:</w:t>
            </w:r>
            <w:r w:rsidRPr="00365C65">
              <w:rPr>
                <w:rFonts w:ascii="GHEA Grapalat" w:hAnsi="GHEA Grapalat"/>
                <w:b/>
                <w:color w:val="000000" w:themeColor="text1"/>
                <w:sz w:val="18"/>
                <w:szCs w:val="18"/>
                <w:lang w:val="hy-AM"/>
              </w:rPr>
              <w:t>, /</w:t>
            </w:r>
            <w:r w:rsidRPr="00365C65">
              <w:rPr>
                <w:rFonts w:ascii="GHEA Grapalat" w:hAnsi="GHEA Grapalat" w:cs="Sylfaen"/>
                <w:b/>
                <w:color w:val="000000" w:themeColor="text1"/>
                <w:sz w:val="18"/>
                <w:szCs w:val="18"/>
                <w:lang w:val="hy-AM"/>
              </w:rPr>
              <w:t>без</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контейнер</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вес</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считать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производство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даты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более</w:t>
            </w:r>
            <w:r w:rsidRPr="00365C65">
              <w:rPr>
                <w:rFonts w:ascii="GHEA Grapalat" w:hAnsi="GHEA Grapalat"/>
                <w:color w:val="000000"/>
                <w:sz w:val="18"/>
                <w:szCs w:val="18"/>
                <w:lang w:val="hy-AM"/>
              </w:rPr>
              <w:t>7:00</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остаток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данный момент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90%</w:t>
            </w:r>
            <w:r w:rsidRPr="00365C65">
              <w:rPr>
                <w:rFonts w:ascii="GHEA Grapalat" w:hAnsi="GHEA Grapalat" w:cs="Sylfaen"/>
                <w:color w:val="000000"/>
                <w:sz w:val="18"/>
                <w:szCs w:val="18"/>
                <w:lang w:val="hy-AM"/>
              </w:rPr>
              <w:t>ГОСТ:</w:t>
            </w:r>
            <w:r w:rsidRPr="00365C65">
              <w:rPr>
                <w:rFonts w:ascii="GHEA Grapalat" w:hAnsi="GHEA Grapalat"/>
                <w:color w:val="000000"/>
                <w:sz w:val="18"/>
                <w:szCs w:val="18"/>
                <w:lang w:val="hy-AM"/>
              </w:rPr>
              <w:t>31452-2012</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соответствующий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2013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Октябрь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67:</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молоко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молочные продукты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033/2013)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&gt;&gt;:</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Ярлык: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читаемый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rPr>
                <w:rFonts w:ascii="GHEA Grapalat" w:hAnsi="GHEA Grapalat"/>
                <w:sz w:val="20"/>
              </w:rPr>
            </w:pPr>
            <w:r w:rsidRPr="00365C65">
              <w:rPr>
                <w:rFonts w:ascii="GHEA Grapalat" w:hAnsi="GHEA Grapalat" w:cs="Sylfaen"/>
                <w:sz w:val="20"/>
                <w:szCs w:val="20"/>
              </w:rPr>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sidRPr="00365C65">
              <w:rPr>
                <w:rFonts w:ascii="GHEA Grapalat" w:hAnsi="GHEA Grapalat" w:cs="Calibri"/>
                <w:color w:val="000000"/>
                <w:sz w:val="20"/>
                <w:szCs w:val="20"/>
              </w:rPr>
              <w:t>1800 г.</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360 000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200</w:t>
            </w:r>
          </w:p>
        </w:tc>
        <w:tc>
          <w:tcPr>
            <w:tcW w:w="1134" w:type="dxa"/>
            <w:tcBorders>
              <w:top w:val="single" w:sz="4" w:space="0" w:color="auto"/>
              <w:left w:val="nil"/>
              <w:bottom w:val="single" w:sz="4" w:space="0" w:color="auto"/>
              <w:right w:val="nil"/>
            </w:tcBorders>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200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t>21:</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15542100</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20"/>
                <w:szCs w:val="20"/>
              </w:rPr>
              <w:t>Творог</w:t>
            </w:r>
            <w:r w:rsidRPr="00365C65">
              <w:rPr>
                <w:rFonts w:ascii="GHEA Grapalat" w:hAnsi="GHEA Grapalat"/>
                <w:color w:val="000000"/>
                <w:sz w:val="20"/>
                <w:szCs w:val="20"/>
              </w:rPr>
              <w:t xml:space="preserve"> </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themeColor="text1"/>
                <w:sz w:val="18"/>
                <w:szCs w:val="18"/>
                <w:lang w:val="hy-AM"/>
              </w:rPr>
              <w:t>Творог</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коровы</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безупречный</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из молока</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нефти</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содержание</w:t>
            </w:r>
            <w:r w:rsidRPr="00365C65">
              <w:rPr>
                <w:rFonts w:ascii="GHEA Grapalat" w:hAnsi="GHEA Grapalat"/>
                <w:color w:val="000000" w:themeColor="text1"/>
                <w:sz w:val="18"/>
                <w:szCs w:val="18"/>
                <w:lang w:val="hy-AM"/>
              </w:rPr>
              <w:t xml:space="preserve">  9%,</w:t>
            </w:r>
            <w:r w:rsidRPr="00365C65">
              <w:rPr>
                <w:rFonts w:ascii="GHEA Grapalat" w:hAnsi="GHEA Grapalat" w:cs="Sylfaen"/>
                <w:color w:val="000000" w:themeColor="text1"/>
                <w:sz w:val="18"/>
                <w:szCs w:val="18"/>
                <w:lang w:val="hy-AM"/>
              </w:rPr>
              <w:t>кислотность</w:t>
            </w:r>
            <w:r w:rsidRPr="00365C65">
              <w:rPr>
                <w:rFonts w:ascii="GHEA Grapalat" w:hAnsi="GHEA Grapalat"/>
                <w:color w:val="000000" w:themeColor="text1"/>
                <w:sz w:val="18"/>
                <w:szCs w:val="18"/>
                <w:lang w:val="hy-AM"/>
              </w:rPr>
              <w:t>210-240</w:t>
            </w:r>
            <w:r w:rsidRPr="00365C65">
              <w:rPr>
                <w:rFonts w:ascii="GHEA Grapalat" w:hAnsi="GHEA Grapalat" w:cs="Arial AM"/>
                <w:color w:val="000000" w:themeColor="text1"/>
                <w:sz w:val="18"/>
                <w:szCs w:val="18"/>
                <w:lang w:val="hy-AM"/>
              </w:rPr>
              <w:t>°:</w:t>
            </w:r>
            <w:r w:rsidRPr="00365C65">
              <w:rPr>
                <w:rFonts w:ascii="GHEA Grapalat" w:hAnsi="GHEA Grapalat"/>
                <w:color w:val="000000" w:themeColor="text1"/>
                <w:sz w:val="18"/>
                <w:szCs w:val="18"/>
                <w:lang w:val="hy-AM"/>
              </w:rPr>
              <w:t>Т</w:t>
            </w:r>
            <w:r w:rsidRPr="00365C65">
              <w:rPr>
                <w:rFonts w:ascii="GHEA Grapalat" w:hAnsi="GHEA Grapalat" w:cs="Sylfaen"/>
                <w:b/>
                <w:color w:val="000000" w:themeColor="text1"/>
                <w:sz w:val="18"/>
                <w:szCs w:val="18"/>
                <w:lang w:val="hy-AM"/>
              </w:rPr>
              <w:t>упаковка</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фабрика</w:t>
            </w:r>
            <w:r w:rsidRPr="00365C65">
              <w:rPr>
                <w:rFonts w:ascii="GHEA Grapalat" w:hAnsi="GHEA Grapalat"/>
                <w:b/>
                <w:color w:val="000000" w:themeColor="text1"/>
                <w:sz w:val="18"/>
                <w:szCs w:val="18"/>
                <w:lang w:val="hy-AM"/>
              </w:rPr>
              <w:t>,</w:t>
            </w:r>
            <w:r w:rsidRPr="00365C65">
              <w:rPr>
                <w:rFonts w:ascii="GHEA Grapalat" w:hAnsi="GHEA Grapalat" w:cs="Arial"/>
                <w:b/>
                <w:color w:val="000000" w:themeColor="text1"/>
                <w:sz w:val="18"/>
                <w:szCs w:val="18"/>
                <w:lang w:val="hy-AM"/>
              </w:rPr>
              <w:t>воздухонепроницаемый</w:t>
            </w:r>
            <w:r w:rsidRPr="00365C65">
              <w:rPr>
                <w:rFonts w:ascii="GHEA Grapalat" w:hAnsi="GHEA Grapalat"/>
                <w:b/>
                <w:color w:val="000000" w:themeColor="text1"/>
                <w:sz w:val="18"/>
                <w:szCs w:val="18"/>
                <w:lang w:val="hy-AM"/>
              </w:rPr>
              <w:t xml:space="preserve">  400 г или 1 кг,</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ГОСТ:</w:t>
            </w:r>
            <w:r w:rsidRPr="00365C65">
              <w:rPr>
                <w:rFonts w:ascii="GHEA Grapalat" w:hAnsi="GHEA Grapalat"/>
                <w:color w:val="000000"/>
                <w:sz w:val="18"/>
                <w:szCs w:val="18"/>
                <w:lang w:val="hy-AM"/>
              </w:rPr>
              <w:t>31453-2013</w:t>
            </w:r>
            <w:r w:rsidRPr="00365C65">
              <w:rPr>
                <w:rFonts w:ascii="GHEA Grapalat" w:hAnsi="GHEA Grapalat" w:cs="Tahoma"/>
                <w:color w:val="000000"/>
                <w:sz w:val="18"/>
                <w:szCs w:val="18"/>
                <w:lang w:val="hy-AM"/>
              </w:rPr>
              <w:t>зрелости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остаток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данный момент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 xml:space="preserve">90%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соответствующий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2013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Октябрь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67:</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молоко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молочные продукты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033/2013)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&gt;&gt;:</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Ярлык: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читаемый</w:t>
            </w:r>
            <w:r w:rsidRPr="00365C65">
              <w:rPr>
                <w:rFonts w:ascii="GHEA Grapalat" w:hAnsi="GHEA Grapalat"/>
                <w:color w:val="000000"/>
                <w:sz w:val="18"/>
                <w:szCs w:val="18"/>
                <w:lang w:val="hy-AM"/>
              </w:rPr>
              <w:t>: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lastRenderedPageBreak/>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lang w:val="hy-AM"/>
              </w:rPr>
            </w:pPr>
            <w:r w:rsidRPr="00365C65">
              <w:rPr>
                <w:rFonts w:ascii="GHEA Grapalat" w:hAnsi="GHEA Grapalat" w:cs="Calibri"/>
                <w:color w:val="000000"/>
                <w:sz w:val="20"/>
                <w:szCs w:val="20"/>
              </w:rPr>
              <w:t>2000 г.</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220 000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110:</w:t>
            </w:r>
          </w:p>
        </w:tc>
        <w:tc>
          <w:tcPr>
            <w:tcW w:w="1134" w:type="dxa"/>
            <w:tcBorders>
              <w:top w:val="single" w:sz="4" w:space="0" w:color="auto"/>
              <w:left w:val="nil"/>
              <w:bottom w:val="single" w:sz="4" w:space="0" w:color="auto"/>
              <w:right w:val="nil"/>
            </w:tcBorders>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110: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3A5BBE"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lastRenderedPageBreak/>
              <w:t>22:</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15511600</w:t>
            </w:r>
          </w:p>
        </w:tc>
        <w:tc>
          <w:tcPr>
            <w:tcW w:w="1022" w:type="dxa"/>
            <w:shd w:val="clear" w:color="auto" w:fill="auto"/>
          </w:tcPr>
          <w:p w:rsidR="00420336" w:rsidRPr="00365C65" w:rsidRDefault="00420336" w:rsidP="00420336">
            <w:pPr>
              <w:rPr>
                <w:rFonts w:ascii="GHEA Grapalat" w:hAnsi="GHEA Grapalat"/>
                <w:sz w:val="20"/>
                <w:lang w:val="hy-AM"/>
              </w:rPr>
            </w:pPr>
            <w:proofErr w:type="gramStart"/>
            <w:r w:rsidRPr="00365C65">
              <w:rPr>
                <w:rFonts w:ascii="GHEA Grapalat" w:hAnsi="GHEA Grapalat" w:cs="Sylfaen"/>
                <w:color w:val="000000"/>
                <w:sz w:val="20"/>
                <w:szCs w:val="20"/>
              </w:rPr>
              <w:t>Сжатый</w:t>
            </w:r>
            <w:proofErr w:type="gramEnd"/>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молоко</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b/>
                <w:color w:val="000000" w:themeColor="text1"/>
                <w:sz w:val="18"/>
                <w:szCs w:val="18"/>
                <w:lang w:val="hy-AM"/>
              </w:rPr>
              <w:t>Сжатый</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молоко</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с сахаром</w:t>
            </w:r>
            <w:r w:rsidRPr="00365C65">
              <w:rPr>
                <w:rFonts w:ascii="GHEA Grapalat" w:hAnsi="GHEA Grapalat"/>
                <w:b/>
                <w:color w:val="000000" w:themeColor="text1"/>
                <w:sz w:val="18"/>
                <w:szCs w:val="18"/>
                <w:lang w:val="hy-AM"/>
              </w:rPr>
              <w:t>/</w:t>
            </w:r>
            <w:r w:rsidRPr="00365C65">
              <w:rPr>
                <w:rFonts w:ascii="GHEA Grapalat" w:hAnsi="GHEA Grapalat" w:cs="Sylfaen"/>
                <w:b/>
                <w:color w:val="000000" w:themeColor="text1"/>
                <w:sz w:val="18"/>
                <w:szCs w:val="18"/>
                <w:lang w:val="hy-AM"/>
              </w:rPr>
              <w:t>металл</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лакированный</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потребитель</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с контейнером</w:t>
            </w:r>
            <w:r w:rsidRPr="00365C65">
              <w:rPr>
                <w:rFonts w:ascii="GHEA Grapalat" w:hAnsi="GHEA Grapalat"/>
                <w:b/>
                <w:color w:val="000000" w:themeColor="text1"/>
                <w:sz w:val="18"/>
                <w:szCs w:val="18"/>
                <w:lang w:val="hy-AM"/>
              </w:rPr>
              <w:t xml:space="preserve">   350-400  </w:t>
            </w:r>
            <w:r w:rsidRPr="00365C65">
              <w:rPr>
                <w:rFonts w:ascii="GHEA Grapalat" w:hAnsi="GHEA Grapalat" w:cs="Sylfaen"/>
                <w:b/>
                <w:color w:val="000000" w:themeColor="text1"/>
                <w:sz w:val="18"/>
                <w:szCs w:val="18"/>
                <w:lang w:val="hy-AM"/>
              </w:rPr>
              <w:t>письмо</w:t>
            </w:r>
            <w:r w:rsidRPr="00365C65">
              <w:rPr>
                <w:rFonts w:ascii="GHEA Grapalat" w:hAnsi="GHEA Grapalat"/>
                <w:b/>
                <w:color w:val="000000" w:themeColor="text1"/>
                <w:sz w:val="18"/>
                <w:szCs w:val="18"/>
                <w:lang w:val="hy-AM"/>
              </w:rPr>
              <w:t>.</w:t>
            </w:r>
            <w:r w:rsidRPr="00365C65">
              <w:rPr>
                <w:rFonts w:ascii="GHEA Grapalat" w:hAnsi="GHEA Grapalat" w:cs="Sylfaen"/>
                <w:b/>
                <w:color w:val="000000" w:themeColor="text1"/>
                <w:sz w:val="18"/>
                <w:szCs w:val="18"/>
                <w:lang w:val="hy-AM"/>
              </w:rPr>
              <w:t>Отмеченный</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вес</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с уважением</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является</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фильтр</w:t>
            </w:r>
            <w:r w:rsidRPr="00365C65">
              <w:rPr>
                <w:rFonts w:ascii="GHEA Grapalat" w:hAnsi="GHEA Grapalat"/>
                <w:color w:val="000000" w:themeColor="text1"/>
                <w:sz w:val="18"/>
                <w:szCs w:val="18"/>
                <w:lang w:val="hy-AM"/>
              </w:rPr>
              <w:t xml:space="preserve"> </w:t>
            </w:r>
            <w:r w:rsidRPr="00365C65">
              <w:rPr>
                <w:rFonts w:ascii="GHEA Grapalat" w:hAnsi="GHEA Grapalat"/>
                <w:color w:val="000000"/>
                <w:sz w:val="18"/>
                <w:szCs w:val="18"/>
                <w:lang w:val="hy-AM"/>
              </w:rPr>
              <w:t>/</w:t>
            </w:r>
            <w:r w:rsidRPr="00365C65">
              <w:rPr>
                <w:rFonts w:ascii="GHEA Grapalat" w:hAnsi="GHEA Grapalat" w:cs="Sylfaen"/>
                <w:b/>
                <w:color w:val="000000" w:themeColor="text1"/>
                <w:sz w:val="18"/>
                <w:szCs w:val="18"/>
                <w:lang w:val="hy-AM"/>
              </w:rPr>
              <w:t>Заводская упаковка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ГОСТ:</w:t>
            </w:r>
            <w:r w:rsidRPr="00365C65">
              <w:rPr>
                <w:rFonts w:ascii="GHEA Grapalat" w:hAnsi="GHEA Grapalat"/>
                <w:color w:val="000000"/>
                <w:sz w:val="18"/>
                <w:szCs w:val="18"/>
                <w:lang w:val="hy-AM"/>
              </w:rPr>
              <w:t>31688-2012</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фабрика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сладкий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 вкусом</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чистый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пастеризованный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молока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выразил</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 вкусом</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сторона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вкусу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запах</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однородный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весь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массе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значительный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эмоционально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заметный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лактозы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кристаллов</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Отмеченный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вес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уважением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фильтрующий камень.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Влажность</w:t>
            </w:r>
            <w:r w:rsidRPr="00365C65">
              <w:rPr>
                <w:rFonts w:ascii="GHEA Grapalat" w:hAnsi="GHEA Grapalat"/>
                <w:color w:val="000000"/>
                <w:sz w:val="18"/>
                <w:szCs w:val="18"/>
                <w:lang w:val="hy-AM"/>
              </w:rPr>
              <w:t>- 26,5%</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более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сахароза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сахароза</w:t>
            </w:r>
            <w:r w:rsidRPr="00365C65">
              <w:rPr>
                <w:rFonts w:ascii="GHEA Grapalat" w:hAnsi="GHEA Grapalat"/>
                <w:color w:val="000000"/>
                <w:sz w:val="18"/>
                <w:szCs w:val="18"/>
                <w:lang w:val="hy-AM"/>
              </w:rPr>
              <w:t>43,5%-</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w:t>
            </w:r>
            <w:r w:rsidRPr="00365C65">
              <w:rPr>
                <w:rFonts w:ascii="GHEA Grapalat" w:hAnsi="GHEA Grapalat"/>
                <w:color w:val="000000"/>
                <w:sz w:val="18"/>
                <w:szCs w:val="18"/>
                <w:lang w:val="hy-AM"/>
              </w:rPr>
              <w:t>45,5%,</w:t>
            </w:r>
            <w:r w:rsidRPr="00365C65">
              <w:rPr>
                <w:rFonts w:ascii="GHEA Grapalat" w:hAnsi="GHEA Grapalat" w:cs="Sylfaen"/>
                <w:color w:val="000000"/>
                <w:sz w:val="18"/>
                <w:szCs w:val="18"/>
                <w:lang w:val="hy-AM"/>
              </w:rPr>
              <w:t>молочный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сухой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материалов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массивный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часть</w:t>
            </w:r>
            <w:r w:rsidRPr="00365C65">
              <w:rPr>
                <w:rFonts w:ascii="GHEA Grapalat" w:hAnsi="GHEA Grapalat"/>
                <w:color w:val="000000"/>
                <w:sz w:val="18"/>
                <w:szCs w:val="18"/>
                <w:lang w:val="hy-AM"/>
              </w:rPr>
              <w:t>- 28,5%</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кислотность</w:t>
            </w:r>
            <w:r w:rsidRPr="00365C65">
              <w:rPr>
                <w:rFonts w:ascii="GHEA Grapalat" w:hAnsi="GHEA Grapalat"/>
                <w:color w:val="000000"/>
                <w:sz w:val="18"/>
                <w:szCs w:val="18"/>
                <w:lang w:val="hy-AM"/>
              </w:rPr>
              <w:t>: 48 0Т-</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более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жира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массивный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часть</w:t>
            </w:r>
            <w:r w:rsidRPr="00365C65">
              <w:rPr>
                <w:rFonts w:ascii="GHEA Grapalat" w:hAnsi="GHEA Grapalat"/>
                <w:color w:val="000000"/>
                <w:sz w:val="18"/>
                <w:szCs w:val="18"/>
                <w:lang w:val="hy-AM"/>
              </w:rPr>
              <w:t>8,5%-</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действительности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остаток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того момента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70%</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производство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даты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12:00</w:t>
            </w:r>
            <w:r w:rsidRPr="00365C65">
              <w:rPr>
                <w:rFonts w:ascii="GHEA Grapalat" w:hAnsi="GHEA Grapalat" w:cs="Sylfaen"/>
                <w:color w:val="000000"/>
                <w:sz w:val="18"/>
                <w:szCs w:val="18"/>
                <w:lang w:val="hy-AM"/>
              </w:rPr>
              <w:t>месяц</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Ярлык: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читаемый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соответствующий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2013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Октябрь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67:</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молоко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молочные продукты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033/2013)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&gt;&gt;:</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rPr>
                <w:rFonts w:ascii="GHEA Grapalat" w:hAnsi="GHEA Grapalat"/>
                <w:sz w:val="20"/>
              </w:rPr>
            </w:pPr>
            <w:r w:rsidRPr="00365C65">
              <w:rPr>
                <w:rFonts w:ascii="GHEA Grapalat" w:hAnsi="GHEA Grapalat" w:cs="Sylfaen"/>
                <w:sz w:val="20"/>
                <w:szCs w:val="20"/>
              </w:rPr>
              <w:lastRenderedPageBreak/>
              <w:t>письмо</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sidRPr="00365C65">
              <w:rPr>
                <w:rFonts w:ascii="GHEA Grapalat" w:hAnsi="GHEA Grapalat" w:cs="Calibri"/>
                <w:color w:val="000000"/>
                <w:sz w:val="20"/>
                <w:szCs w:val="20"/>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260 000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jc w:val="center"/>
              <w:rPr>
                <w:rFonts w:ascii="GHEA Grapalat" w:hAnsi="GHEA Grapalat"/>
                <w:sz w:val="20"/>
              </w:rPr>
            </w:pPr>
            <w:r>
              <w:rPr>
                <w:rFonts w:ascii="GHEA Grapalat" w:hAnsi="GHEA Grapalat" w:cs="Calibri"/>
                <w:color w:val="000000"/>
                <w:sz w:val="16"/>
                <w:szCs w:val="16"/>
              </w:rPr>
              <w:t>400</w:t>
            </w:r>
          </w:p>
        </w:tc>
        <w:tc>
          <w:tcPr>
            <w:tcW w:w="1134" w:type="dxa"/>
            <w:tcBorders>
              <w:top w:val="single" w:sz="4" w:space="0" w:color="auto"/>
              <w:left w:val="nil"/>
              <w:bottom w:val="single" w:sz="4" w:space="0" w:color="auto"/>
              <w:right w:val="nil"/>
            </w:tcBorders>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jc w:val="center"/>
              <w:rPr>
                <w:rFonts w:ascii="GHEA Grapalat" w:hAnsi="GHEA Grapalat"/>
                <w:sz w:val="20"/>
              </w:rPr>
            </w:pPr>
            <w:r>
              <w:rPr>
                <w:rFonts w:ascii="GHEA Grapalat" w:hAnsi="GHEA Grapalat" w:cs="Calibri"/>
                <w:color w:val="000000"/>
                <w:sz w:val="16"/>
                <w:szCs w:val="16"/>
              </w:rPr>
              <w:t>400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3A5BBE"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lastRenderedPageBreak/>
              <w:t>23:</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15821500</w:t>
            </w:r>
          </w:p>
        </w:tc>
        <w:tc>
          <w:tcPr>
            <w:tcW w:w="1022" w:type="dxa"/>
            <w:shd w:val="clear" w:color="auto" w:fill="auto"/>
          </w:tcPr>
          <w:p w:rsidR="00420336" w:rsidRPr="00365C65" w:rsidRDefault="00420336" w:rsidP="00420336">
            <w:pPr>
              <w:rPr>
                <w:rFonts w:ascii="GHEA Grapalat" w:hAnsi="GHEA Grapalat"/>
                <w:sz w:val="20"/>
              </w:rPr>
            </w:pPr>
            <w:r w:rsidRPr="00365C65">
              <w:rPr>
                <w:rFonts w:ascii="GHEA Grapalat" w:hAnsi="GHEA Grapalat"/>
                <w:sz w:val="20"/>
              </w:rPr>
              <w:t>печенье</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18"/>
                <w:szCs w:val="18"/>
                <w:lang w:val="hy-AM"/>
              </w:rPr>
              <w:t>Молочный творог</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сахарница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долгоиграющий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готовый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Влажность</w:t>
            </w:r>
            <w:r w:rsidRPr="00365C65">
              <w:rPr>
                <w:rFonts w:ascii="GHEA Grapalat" w:hAnsi="GHEA Grapalat"/>
                <w:color w:val="000000"/>
                <w:sz w:val="18"/>
                <w:szCs w:val="18"/>
                <w:lang w:val="hy-AM"/>
              </w:rPr>
              <w:t>3%</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w:t>
            </w:r>
            <w:r w:rsidRPr="00365C65">
              <w:rPr>
                <w:rFonts w:ascii="GHEA Grapalat" w:hAnsi="GHEA Grapalat"/>
                <w:color w:val="000000"/>
                <w:sz w:val="18"/>
                <w:szCs w:val="18"/>
                <w:lang w:val="hy-AM"/>
              </w:rPr>
              <w:t>10%,</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основной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сахара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массивный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содержание</w:t>
            </w:r>
            <w:r w:rsidRPr="00365C65">
              <w:rPr>
                <w:rFonts w:ascii="GHEA Grapalat" w:hAnsi="GHEA Grapalat"/>
                <w:color w:val="000000"/>
                <w:sz w:val="18"/>
                <w:szCs w:val="18"/>
                <w:lang w:val="hy-AM"/>
              </w:rPr>
              <w:t>- 20% -</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w:t>
            </w:r>
            <w:r w:rsidRPr="00365C65">
              <w:rPr>
                <w:rFonts w:ascii="GHEA Grapalat" w:hAnsi="GHEA Grapalat"/>
                <w:color w:val="000000"/>
                <w:sz w:val="18"/>
                <w:szCs w:val="18"/>
                <w:lang w:val="hy-AM"/>
              </w:rPr>
              <w:t>27%,</w:t>
            </w:r>
            <w:r w:rsidRPr="00365C65">
              <w:rPr>
                <w:rFonts w:ascii="GHEA Grapalat" w:hAnsi="GHEA Grapalat" w:cs="Sylfaen"/>
                <w:color w:val="000000"/>
                <w:sz w:val="18"/>
                <w:szCs w:val="18"/>
                <w:lang w:val="hy-AM"/>
              </w:rPr>
              <w:t>содержание жира</w:t>
            </w:r>
            <w:r w:rsidRPr="00365C65">
              <w:rPr>
                <w:rFonts w:ascii="GHEA Grapalat" w:hAnsi="GHEA Grapalat"/>
                <w:color w:val="000000"/>
                <w:sz w:val="18"/>
                <w:szCs w:val="18"/>
                <w:lang w:val="hy-AM"/>
              </w:rPr>
              <w:t>3%</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w:t>
            </w:r>
            <w:r w:rsidRPr="00365C65">
              <w:rPr>
                <w:rFonts w:ascii="GHEA Grapalat" w:hAnsi="GHEA Grapalat"/>
                <w:color w:val="000000"/>
                <w:sz w:val="18"/>
                <w:szCs w:val="18"/>
                <w:lang w:val="hy-AM"/>
              </w:rPr>
              <w:t xml:space="preserve">30%.  </w:t>
            </w:r>
            <w:r w:rsidRPr="00365C65">
              <w:rPr>
                <w:rFonts w:ascii="GHEA Grapalat" w:hAnsi="GHEA Grapalat" w:cs="Sylfaen"/>
                <w:color w:val="000000"/>
                <w:sz w:val="18"/>
                <w:szCs w:val="18"/>
                <w:lang w:val="hy-AM"/>
              </w:rPr>
              <w:t>с коробками</w:t>
            </w:r>
            <w:r w:rsidRPr="00365C65">
              <w:rPr>
                <w:rFonts w:ascii="GHEA Grapalat" w:hAnsi="GHEA Grapalat"/>
                <w:color w:val="000000"/>
                <w:sz w:val="18"/>
                <w:szCs w:val="18"/>
                <w:lang w:val="hy-AM"/>
              </w:rPr>
              <w:t>,</w:t>
            </w:r>
            <w:r w:rsidRPr="00365C65">
              <w:rPr>
                <w:rFonts w:ascii="GHEA Grapalat" w:hAnsi="GHEA Grapalat" w:cs="Sylfaen"/>
                <w:color w:val="000000" w:themeColor="text1"/>
                <w:sz w:val="18"/>
                <w:szCs w:val="18"/>
                <w:lang w:val="hy-AM"/>
              </w:rPr>
              <w:t>упаковка</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фабрика</w:t>
            </w:r>
            <w:r w:rsidRPr="00365C65">
              <w:rPr>
                <w:rFonts w:ascii="GHEA Grapalat" w:hAnsi="GHEA Grapalat" w:cs="Sylfaen"/>
                <w:color w:val="000000"/>
                <w:sz w:val="18"/>
                <w:szCs w:val="18"/>
                <w:lang w:val="hy-AM"/>
              </w:rPr>
              <w:t>соответствующий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маркировкой.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данный момент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90%</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ГОСТ:</w:t>
            </w:r>
            <w:r w:rsidRPr="00365C65">
              <w:rPr>
                <w:rFonts w:ascii="GHEA Grapalat" w:hAnsi="GHEA Grapalat"/>
                <w:color w:val="000000"/>
                <w:sz w:val="18"/>
                <w:szCs w:val="18"/>
                <w:lang w:val="hy-AM"/>
              </w:rPr>
              <w:t>24901-89</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t>&gt;&gt;:</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читаемый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sidRPr="00365C65">
              <w:rPr>
                <w:rFonts w:ascii="GHEA Grapalat" w:hAnsi="GHEA Grapalat" w:cs="Calibri"/>
                <w:color w:val="000000"/>
                <w:sz w:val="20"/>
                <w:szCs w:val="20"/>
              </w:rPr>
              <w:t>1100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165000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jc w:val="center"/>
              <w:rPr>
                <w:rFonts w:ascii="GHEA Grapalat" w:hAnsi="GHEA Grapalat"/>
                <w:sz w:val="20"/>
              </w:rPr>
            </w:pPr>
            <w:r>
              <w:rPr>
                <w:rFonts w:ascii="GHEA Grapalat" w:hAnsi="GHEA Grapalat" w:cs="Calibri"/>
                <w:color w:val="000000"/>
                <w:sz w:val="16"/>
                <w:szCs w:val="16"/>
                <w:u w:val="single"/>
              </w:rPr>
              <w:t>150:</w:t>
            </w:r>
          </w:p>
        </w:tc>
        <w:tc>
          <w:tcPr>
            <w:tcW w:w="1134" w:type="dxa"/>
            <w:shd w:val="clear" w:color="auto" w:fill="auto"/>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jc w:val="center"/>
              <w:rPr>
                <w:rFonts w:ascii="GHEA Grapalat" w:hAnsi="GHEA Grapalat"/>
                <w:sz w:val="20"/>
              </w:rPr>
            </w:pPr>
            <w:r>
              <w:rPr>
                <w:rFonts w:ascii="GHEA Grapalat" w:hAnsi="GHEA Grapalat" w:cs="Calibri"/>
                <w:color w:val="000000"/>
                <w:sz w:val="16"/>
                <w:szCs w:val="16"/>
                <w:u w:val="single"/>
              </w:rPr>
              <w:t>150: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570"/>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t>24:</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15842110</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20"/>
                <w:szCs w:val="20"/>
              </w:rPr>
              <w:t>Конфеты в шоколаде</w:t>
            </w:r>
            <w:r w:rsidRPr="00365C65">
              <w:rPr>
                <w:rFonts w:ascii="GHEA Grapalat" w:hAnsi="GHEA Grapalat"/>
                <w:color w:val="000000"/>
                <w:sz w:val="20"/>
                <w:szCs w:val="20"/>
              </w:rPr>
              <w:t xml:space="preserve"> </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18"/>
                <w:szCs w:val="18"/>
                <w:lang w:val="hy-AM"/>
              </w:rPr>
              <w:t>Шоколадная глазурь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конфеты</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твердый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однополый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внешний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поверхность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блестящий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будет перфорированный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пустой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форма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вкус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запах</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соответствующий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рецепта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обучения</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шлифование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степень</w:t>
            </w:r>
            <w:r w:rsidRPr="00365C65">
              <w:rPr>
                <w:rFonts w:ascii="GHEA Grapalat" w:hAnsi="GHEA Grapalat"/>
                <w:color w:val="000000"/>
                <w:sz w:val="18"/>
                <w:szCs w:val="18"/>
                <w:lang w:val="hy-AM"/>
              </w:rPr>
              <w:t>92%-</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основной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массивный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часть</w:t>
            </w:r>
            <w:r w:rsidRPr="00365C65">
              <w:rPr>
                <w:rFonts w:ascii="GHEA Grapalat" w:hAnsi="GHEA Grapalat"/>
                <w:color w:val="000000"/>
                <w:sz w:val="18"/>
                <w:szCs w:val="18"/>
                <w:lang w:val="hy-AM"/>
              </w:rPr>
              <w:t>- 20%</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по меньшей мере</w:t>
            </w:r>
            <w:r w:rsidRPr="00365C65">
              <w:rPr>
                <w:rFonts w:ascii="GHEA Grapalat" w:hAnsi="GHEA Grapalat"/>
                <w:color w:val="000000"/>
                <w:sz w:val="18"/>
                <w:szCs w:val="18"/>
                <w:lang w:val="hy-AM"/>
              </w:rPr>
              <w:t>15:00</w:t>
            </w:r>
            <w:r w:rsidRPr="00365C65">
              <w:rPr>
                <w:rFonts w:ascii="GHEA Grapalat" w:hAnsi="GHEA Grapalat" w:cs="Sylfaen"/>
                <w:color w:val="000000"/>
                <w:sz w:val="18"/>
                <w:szCs w:val="18"/>
                <w:lang w:val="hy-AM"/>
              </w:rPr>
              <w:t>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фильтром.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Какао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молока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какао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нефти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содержанием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Зависимый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конфетти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типа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влаги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массивный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часть</w:t>
            </w:r>
            <w:r w:rsidRPr="00365C65">
              <w:rPr>
                <w:rFonts w:ascii="GHEA Grapalat" w:hAnsi="GHEA Grapalat"/>
                <w:color w:val="000000"/>
                <w:sz w:val="18"/>
                <w:szCs w:val="18"/>
                <w:lang w:val="hy-AM"/>
              </w:rPr>
              <w:t>4-25%</w:t>
            </w:r>
            <w:r w:rsidRPr="00365C65">
              <w:rPr>
                <w:rFonts w:ascii="GHEA Grapalat" w:hAnsi="GHEA Grapalat" w:cs="Sylfaen"/>
                <w:color w:val="000000"/>
                <w:sz w:val="18"/>
                <w:szCs w:val="18"/>
                <w:lang w:val="hy-AM"/>
              </w:rPr>
              <w:t>от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более</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из картона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из фольги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завернутый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особый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Единообразие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данный момент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80%</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lastRenderedPageBreak/>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olor w:val="000000"/>
                <w:sz w:val="18"/>
                <w:szCs w:val="18"/>
                <w:lang w:val="hy-AM"/>
              </w:rPr>
              <w:br/>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читаемый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lastRenderedPageBreak/>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sidRPr="00365C65">
              <w:rPr>
                <w:rFonts w:ascii="GHEA Grapalat" w:hAnsi="GHEA Grapalat" w:cs="Calibri"/>
                <w:color w:val="000000"/>
                <w:sz w:val="20"/>
                <w:szCs w:val="20"/>
              </w:rPr>
              <w:t>2000 г.</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200 000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100</w:t>
            </w:r>
          </w:p>
        </w:tc>
        <w:tc>
          <w:tcPr>
            <w:tcW w:w="1134" w:type="dxa"/>
            <w:shd w:val="clear" w:color="auto" w:fill="auto"/>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sidRPr="00365C65">
              <w:rPr>
                <w:rFonts w:ascii="GHEA Grapalat" w:hAnsi="GHEA Grapalat" w:cs="Calibri"/>
                <w:color w:val="000000"/>
                <w:sz w:val="16"/>
                <w:szCs w:val="16"/>
              </w:rPr>
              <w:t>100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3A5BBE" w:rsidTr="00420336">
        <w:trPr>
          <w:trHeight w:val="570"/>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lastRenderedPageBreak/>
              <w:t>25:</w:t>
            </w:r>
          </w:p>
        </w:tc>
        <w:tc>
          <w:tcPr>
            <w:tcW w:w="823" w:type="dxa"/>
            <w:shd w:val="clear" w:color="auto" w:fill="auto"/>
          </w:tcPr>
          <w:p w:rsidR="00420336" w:rsidRPr="00365C65" w:rsidRDefault="00420336" w:rsidP="00420336">
            <w:pPr>
              <w:rPr>
                <w:rFonts w:ascii="GHEA Grapalat" w:hAnsi="GHEA Grapalat"/>
                <w:color w:val="000000"/>
                <w:sz w:val="20"/>
                <w:szCs w:val="20"/>
              </w:rPr>
            </w:pPr>
            <w:r>
              <w:rPr>
                <w:rFonts w:ascii="GHEA Grapalat" w:hAnsi="GHEA Grapalat"/>
                <w:color w:val="000000"/>
                <w:sz w:val="20"/>
                <w:szCs w:val="20"/>
              </w:rPr>
              <w:t>15332290</w:t>
            </w:r>
          </w:p>
        </w:tc>
        <w:tc>
          <w:tcPr>
            <w:tcW w:w="1022" w:type="dxa"/>
            <w:shd w:val="clear" w:color="auto" w:fill="auto"/>
          </w:tcPr>
          <w:p w:rsidR="00420336" w:rsidRPr="00365C65" w:rsidRDefault="00420336" w:rsidP="00420336">
            <w:pPr>
              <w:rPr>
                <w:rFonts w:ascii="GHEA Grapalat" w:hAnsi="GHEA Grapalat" w:cs="Sylfaen"/>
                <w:color w:val="000000"/>
                <w:sz w:val="20"/>
                <w:szCs w:val="20"/>
              </w:rPr>
            </w:pPr>
            <w:r>
              <w:rPr>
                <w:rFonts w:ascii="GHEA Grapalat" w:hAnsi="GHEA Grapalat" w:cs="Sylfaen"/>
                <w:color w:val="000000"/>
                <w:sz w:val="20"/>
                <w:szCs w:val="20"/>
              </w:rPr>
              <w:t>глушилка</w:t>
            </w:r>
          </w:p>
        </w:tc>
        <w:tc>
          <w:tcPr>
            <w:tcW w:w="855" w:type="dxa"/>
            <w:shd w:val="clear" w:color="auto" w:fill="auto"/>
          </w:tcPr>
          <w:p w:rsidR="00420336" w:rsidRPr="00365C65" w:rsidRDefault="00420336" w:rsidP="00420336">
            <w:pPr>
              <w:rPr>
                <w:rFonts w:ascii="GHEA Grapalat" w:hAnsi="GHEA Grapalat" w:cs="Arial"/>
                <w:sz w:val="20"/>
              </w:rPr>
            </w:pPr>
            <w:r w:rsidRPr="00365C65">
              <w:rPr>
                <w:rFonts w:ascii="GHEA Grapalat" w:hAnsi="GHEA Grapalat" w:cs="Arial"/>
                <w:sz w:val="20"/>
              </w:rPr>
              <w:t>РА или эквивалент</w:t>
            </w:r>
          </w:p>
        </w:tc>
        <w:tc>
          <w:tcPr>
            <w:tcW w:w="5807" w:type="dxa"/>
            <w:shd w:val="clear" w:color="auto" w:fill="auto"/>
          </w:tcPr>
          <w:p w:rsidR="00420336" w:rsidRPr="0064037D" w:rsidRDefault="00420336" w:rsidP="00420336">
            <w:pPr>
              <w:spacing w:after="200"/>
              <w:rPr>
                <w:rFonts w:ascii="Sylfaen" w:hAnsi="Sylfaen"/>
                <w:sz w:val="16"/>
                <w:szCs w:val="16"/>
              </w:rPr>
            </w:pPr>
            <w:r w:rsidRPr="0064037D">
              <w:rPr>
                <w:rFonts w:ascii="Sylfaen" w:hAnsi="Sylfaen"/>
                <w:sz w:val="16"/>
                <w:szCs w:val="16"/>
              </w:rPr>
              <w:t>Джемы различных видов местные АСТ 48-2007. Безопасность согласно гигиеническим нормам N 2-III-4.9-01-2010, и маркировка согласно статье 8 Закона РА "О безопасности пищевых продуктов".</w:t>
            </w:r>
          </w:p>
          <w:p w:rsidR="00420336" w:rsidRPr="00BF32AB" w:rsidRDefault="00420336" w:rsidP="00420336">
            <w:pPr>
              <w:rPr>
                <w:rFonts w:ascii="GHEA Grapalat" w:hAnsi="GHEA Grapalat" w:cs="Sylfaen"/>
                <w:color w:val="000000"/>
                <w:sz w:val="18"/>
                <w:szCs w:val="18"/>
              </w:rPr>
            </w:pPr>
          </w:p>
        </w:tc>
        <w:tc>
          <w:tcPr>
            <w:tcW w:w="672" w:type="dxa"/>
            <w:shd w:val="clear" w:color="auto" w:fill="auto"/>
          </w:tcPr>
          <w:p w:rsidR="00420336" w:rsidRPr="00365C65" w:rsidRDefault="00420336" w:rsidP="00420336">
            <w:pPr>
              <w:jc w:val="center"/>
              <w:rPr>
                <w:rFonts w:ascii="GHEA Grapalat" w:hAnsi="GHEA Grapalat" w:cs="Sylfaen"/>
                <w:sz w:val="20"/>
                <w:szCs w:val="20"/>
              </w:rPr>
            </w:pPr>
            <w:r>
              <w:rPr>
                <w:rFonts w:ascii="GHEA Grapalat" w:hAnsi="GHEA Grapalat" w:cs="Sylfaen"/>
                <w:sz w:val="20"/>
                <w:szCs w:val="20"/>
              </w:rPr>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cs="Calibri"/>
                <w:color w:val="000000"/>
                <w:sz w:val="20"/>
                <w:szCs w:val="20"/>
              </w:rPr>
            </w:pPr>
            <w:r>
              <w:rPr>
                <w:rFonts w:ascii="GHEA Grapalat" w:hAnsi="GHEA Grapalat" w:cs="Calibri"/>
                <w:color w:val="000000"/>
                <w:sz w:val="20"/>
                <w:szCs w:val="20"/>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Default="00420336" w:rsidP="00420336">
            <w:pPr>
              <w:rPr>
                <w:rFonts w:ascii="GHEA Grapalat" w:hAnsi="GHEA Grapalat"/>
                <w:sz w:val="20"/>
              </w:rPr>
            </w:pPr>
            <w:r>
              <w:rPr>
                <w:rFonts w:ascii="GHEA Grapalat" w:hAnsi="GHEA Grapalat"/>
                <w:sz w:val="20"/>
              </w:rPr>
              <w:t>260 000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Default="00420336" w:rsidP="00420336">
            <w:pPr>
              <w:jc w:val="center"/>
              <w:rPr>
                <w:rFonts w:ascii="GHEA Grapalat" w:hAnsi="GHEA Grapalat" w:cs="Calibri"/>
                <w:color w:val="000000"/>
                <w:sz w:val="16"/>
                <w:szCs w:val="16"/>
              </w:rPr>
            </w:pPr>
            <w:r>
              <w:rPr>
                <w:rFonts w:ascii="GHEA Grapalat" w:hAnsi="GHEA Grapalat" w:cs="Calibri"/>
                <w:color w:val="000000"/>
                <w:sz w:val="16"/>
                <w:szCs w:val="16"/>
              </w:rPr>
              <w:t>200</w:t>
            </w:r>
          </w:p>
        </w:tc>
        <w:tc>
          <w:tcPr>
            <w:tcW w:w="1134" w:type="dxa"/>
            <w:shd w:val="clear" w:color="auto" w:fill="auto"/>
          </w:tcPr>
          <w:p w:rsidR="00420336" w:rsidRPr="00365C65" w:rsidRDefault="00420336" w:rsidP="00420336">
            <w:pPr>
              <w:rPr>
                <w:rFonts w:ascii="GHEA Grapalat" w:hAnsi="GHEA Grapalat"/>
                <w:sz w:val="16"/>
                <w:szCs w:val="16"/>
                <w:lang w:val="hy-AM"/>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cs="Calibri"/>
                <w:color w:val="000000"/>
                <w:sz w:val="16"/>
                <w:szCs w:val="16"/>
              </w:rPr>
            </w:pPr>
            <w:r>
              <w:rPr>
                <w:rFonts w:ascii="GHEA Grapalat" w:hAnsi="GHEA Grapalat" w:cs="Calibri"/>
                <w:color w:val="000000"/>
                <w:sz w:val="16"/>
                <w:szCs w:val="16"/>
              </w:rPr>
              <w:t>200</w:t>
            </w:r>
          </w:p>
        </w:tc>
        <w:tc>
          <w:tcPr>
            <w:tcW w:w="1510" w:type="dxa"/>
            <w:shd w:val="clear" w:color="auto" w:fill="auto"/>
          </w:tcPr>
          <w:p w:rsidR="00420336" w:rsidRPr="00365C65" w:rsidRDefault="00420336" w:rsidP="00420336">
            <w:pPr>
              <w:rPr>
                <w:rFonts w:ascii="GHEA Grapalat" w:hAnsi="GHEA Grapalat" w:cs="Sylfaen"/>
                <w:sz w:val="16"/>
                <w:szCs w:val="16"/>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3A5BBE"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t>28:</w:t>
            </w:r>
          </w:p>
        </w:tc>
        <w:tc>
          <w:tcPr>
            <w:tcW w:w="823" w:type="dxa"/>
            <w:shd w:val="clear" w:color="auto" w:fill="auto"/>
          </w:tcPr>
          <w:p w:rsidR="00420336" w:rsidRPr="00365C65" w:rsidRDefault="00420336" w:rsidP="00420336">
            <w:pPr>
              <w:rPr>
                <w:rFonts w:ascii="GHEA Grapalat" w:hAnsi="GHEA Grapalat"/>
                <w:sz w:val="20"/>
              </w:rPr>
            </w:pPr>
            <w:r w:rsidRPr="00365C65">
              <w:rPr>
                <w:rFonts w:ascii="GHEA Grapalat" w:hAnsi="GHEA Grapalat"/>
                <w:sz w:val="20"/>
              </w:rPr>
              <w:t>15320000</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20"/>
                <w:szCs w:val="20"/>
                <w:lang w:val="hy-AM"/>
              </w:rPr>
              <w:t>сок</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sz w:val="16"/>
                <w:szCs w:val="16"/>
                <w:lang w:val="hy-AM"/>
              </w:rPr>
              <w:t>Фруктовые соки – различные виды компота из свежих фруктов и ягод местного производства,</w:t>
            </w:r>
            <w:r w:rsidRPr="00365C65">
              <w:rPr>
                <w:rFonts w:ascii="GHEA Grapalat" w:hAnsi="GHEA Grapalat" w:cs="GHEA Grapalat"/>
                <w:sz w:val="16"/>
                <w:szCs w:val="16"/>
                <w:lang w:val="hy-AM"/>
              </w:rPr>
              <w:t>сахара</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сиропа</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с дополнением</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или</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без</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этого</w:t>
            </w:r>
            <w:r w:rsidRPr="00365C65">
              <w:rPr>
                <w:rFonts w:ascii="GHEA Grapalat" w:hAnsi="GHEA Grapalat"/>
                <w:sz w:val="16"/>
                <w:szCs w:val="16"/>
                <w:lang w:val="hy-AM"/>
              </w:rPr>
              <w:t>,</w:t>
            </w:r>
            <w:r w:rsidRPr="00365C65">
              <w:rPr>
                <w:rFonts w:ascii="GHEA Grapalat" w:hAnsi="GHEA Grapalat" w:cs="GHEA Grapalat"/>
                <w:sz w:val="16"/>
                <w:szCs w:val="16"/>
                <w:lang w:val="hy-AM"/>
              </w:rPr>
              <w:t>внешний</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в виде</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простой</w:t>
            </w:r>
            <w:r w:rsidRPr="00365C65">
              <w:rPr>
                <w:rFonts w:ascii="GHEA Grapalat" w:hAnsi="GHEA Grapalat"/>
                <w:sz w:val="16"/>
                <w:szCs w:val="16"/>
                <w:lang w:val="hy-AM"/>
              </w:rPr>
              <w:t>:</w:t>
            </w:r>
            <w:r w:rsidRPr="00365C65">
              <w:rPr>
                <w:rFonts w:ascii="GHEA Grapalat" w:hAnsi="GHEA Grapalat" w:cs="GHEA Grapalat"/>
                <w:sz w:val="16"/>
                <w:szCs w:val="16"/>
                <w:lang w:val="hy-AM"/>
              </w:rPr>
              <w:t>Безопасность</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и:</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маркировка</w:t>
            </w:r>
            <w:r w:rsidRPr="00365C65">
              <w:rPr>
                <w:rFonts w:ascii="GHEA Grapalat" w:hAnsi="GHEA Grapalat"/>
                <w:sz w:val="16"/>
                <w:szCs w:val="16"/>
                <w:lang w:val="hy-AM"/>
              </w:rPr>
              <w:t>``</w:t>
            </w:r>
            <w:r w:rsidRPr="00365C65">
              <w:rPr>
                <w:rFonts w:ascii="GHEA Grapalat" w:hAnsi="GHEA Grapalat" w:cs="GHEA Grapalat"/>
                <w:sz w:val="16"/>
                <w:szCs w:val="16"/>
                <w:lang w:val="hy-AM"/>
              </w:rPr>
              <w:t>в соответствии с</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РА:</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правительства</w:t>
            </w:r>
            <w:r w:rsidRPr="00365C65">
              <w:rPr>
                <w:rFonts w:ascii="GHEA Grapalat" w:hAnsi="GHEA Grapalat"/>
                <w:sz w:val="16"/>
                <w:szCs w:val="16"/>
                <w:lang w:val="hy-AM"/>
              </w:rPr>
              <w:t>2009 год</w:t>
            </w:r>
            <w:r w:rsidRPr="00365C65">
              <w:rPr>
                <w:rFonts w:ascii="GHEA Grapalat" w:hAnsi="GHEA Grapalat" w:cs="GHEA Grapalat"/>
                <w:sz w:val="16"/>
                <w:szCs w:val="16"/>
                <w:lang w:val="hy-AM"/>
              </w:rPr>
              <w:t>тот</w:t>
            </w:r>
            <w:r w:rsidRPr="00365C65">
              <w:rPr>
                <w:rFonts w:ascii="GHEA Grapalat" w:hAnsi="GHEA Grapalat"/>
                <w:sz w:val="16"/>
                <w:szCs w:val="16"/>
                <w:lang w:val="hy-AM"/>
              </w:rPr>
              <w:t>.</w:t>
            </w:r>
            <w:r w:rsidRPr="00365C65">
              <w:rPr>
                <w:rFonts w:ascii="GHEA Grapalat" w:hAnsi="GHEA Grapalat" w:cs="GHEA Grapalat"/>
                <w:sz w:val="16"/>
                <w:szCs w:val="16"/>
                <w:lang w:val="hy-AM"/>
              </w:rPr>
              <w:t>Июнь</w:t>
            </w:r>
            <w:r w:rsidRPr="00365C65">
              <w:rPr>
                <w:rFonts w:ascii="GHEA Grapalat" w:hAnsi="GHEA Grapalat"/>
                <w:sz w:val="16"/>
                <w:szCs w:val="16"/>
                <w:lang w:val="hy-AM"/>
              </w:rPr>
              <w:t>26-</w:t>
            </w:r>
            <w:r w:rsidRPr="00365C65">
              <w:rPr>
                <w:rFonts w:ascii="GHEA Grapalat" w:hAnsi="GHEA Grapalat" w:cs="GHEA Grapalat"/>
                <w:sz w:val="16"/>
                <w:szCs w:val="16"/>
                <w:lang w:val="hy-AM"/>
              </w:rPr>
              <w:t>в:</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число</w:t>
            </w:r>
            <w:r w:rsidRPr="00365C65">
              <w:rPr>
                <w:rFonts w:ascii="GHEA Grapalat" w:hAnsi="GHEA Grapalat"/>
                <w:sz w:val="16"/>
                <w:szCs w:val="16"/>
                <w:lang w:val="hy-AM"/>
              </w:rPr>
              <w:t>744-</w:t>
            </w:r>
            <w:r w:rsidRPr="00365C65">
              <w:rPr>
                <w:rFonts w:ascii="GHEA Grapalat" w:hAnsi="GHEA Grapalat" w:cs="GHEA Grapalat"/>
                <w:sz w:val="16"/>
                <w:szCs w:val="16"/>
                <w:lang w:val="hy-AM"/>
              </w:rPr>
              <w:t>Н:</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по решению</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одобренный</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«Соки</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и:</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сочный</w:t>
            </w:r>
            <w:r w:rsidRPr="00365C65">
              <w:rPr>
                <w:rFonts w:ascii="GHEA Grapalat" w:hAnsi="GHEA Grapalat"/>
                <w:sz w:val="16"/>
                <w:szCs w:val="16"/>
                <w:lang w:val="hy-AM"/>
              </w:rPr>
              <w:t>технического регулирования требований, предъявляемых к шпалам», статья 8 Закона РА «О безопасности пищевых продуктов».</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lang w:val="hy-AM"/>
              </w:rPr>
              <w:t>л:</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sidRPr="00365C65">
              <w:rPr>
                <w:rFonts w:ascii="GHEA Grapalat" w:hAnsi="GHEA Grapalat" w:cs="Calibri"/>
                <w:color w:val="000000"/>
                <w:sz w:val="20"/>
                <w:szCs w:val="20"/>
              </w:rPr>
              <w:t>550: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rPr>
                <w:rFonts w:ascii="GHEA Grapalat" w:hAnsi="GHEA Grapalat"/>
                <w:sz w:val="20"/>
              </w:rPr>
            </w:pPr>
            <w:r>
              <w:rPr>
                <w:rFonts w:ascii="GHEA Grapalat" w:hAnsi="GHEA Grapalat"/>
                <w:sz w:val="20"/>
              </w:rPr>
              <w:t>390500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Pr>
                <w:rFonts w:ascii="GHEA Grapalat" w:hAnsi="GHEA Grapalat" w:cs="Calibri"/>
                <w:color w:val="000000"/>
                <w:sz w:val="16"/>
                <w:szCs w:val="16"/>
              </w:rPr>
              <w:t>710:</w:t>
            </w:r>
          </w:p>
        </w:tc>
        <w:tc>
          <w:tcPr>
            <w:tcW w:w="1134" w:type="dxa"/>
            <w:shd w:val="clear" w:color="auto" w:fill="auto"/>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996519" w:rsidRDefault="00420336" w:rsidP="00420336">
            <w:pPr>
              <w:jc w:val="center"/>
              <w:rPr>
                <w:rFonts w:ascii="GHEA Grapalat" w:hAnsi="GHEA Grapalat"/>
                <w:sz w:val="20"/>
              </w:rPr>
            </w:pPr>
            <w:r>
              <w:rPr>
                <w:rFonts w:ascii="GHEA Grapalat" w:hAnsi="GHEA Grapalat" w:cs="Calibri"/>
                <w:color w:val="000000"/>
                <w:sz w:val="16"/>
                <w:szCs w:val="16"/>
              </w:rPr>
              <w:t>710: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3A5BBE" w:rsidTr="00420336">
        <w:trPr>
          <w:trHeight w:val="153"/>
        </w:trPr>
        <w:tc>
          <w:tcPr>
            <w:tcW w:w="1274" w:type="dxa"/>
            <w:gridSpan w:val="2"/>
            <w:shd w:val="clear" w:color="auto" w:fill="auto"/>
          </w:tcPr>
          <w:p w:rsidR="00420336" w:rsidRPr="00365C65" w:rsidRDefault="00420336" w:rsidP="00420336">
            <w:pPr>
              <w:ind w:left="360"/>
              <w:jc w:val="right"/>
              <w:rPr>
                <w:rFonts w:ascii="GHEA Grapalat" w:hAnsi="GHEA Grapalat"/>
                <w:sz w:val="22"/>
                <w:szCs w:val="22"/>
                <w:lang w:val="hy-AM"/>
              </w:rPr>
            </w:pPr>
            <w:r>
              <w:rPr>
                <w:rFonts w:ascii="GHEA Grapalat" w:hAnsi="GHEA Grapalat"/>
                <w:sz w:val="20"/>
              </w:rPr>
              <w:t>31:</w:t>
            </w:r>
          </w:p>
        </w:tc>
        <w:tc>
          <w:tcPr>
            <w:tcW w:w="823" w:type="dxa"/>
            <w:shd w:val="clear" w:color="auto" w:fill="auto"/>
          </w:tcPr>
          <w:p w:rsidR="00420336" w:rsidRPr="000E2C1F" w:rsidRDefault="00420336" w:rsidP="00420336">
            <w:pPr>
              <w:rPr>
                <w:rFonts w:ascii="GHEA Grapalat" w:hAnsi="GHEA Grapalat"/>
                <w:sz w:val="20"/>
              </w:rPr>
            </w:pPr>
            <w:r>
              <w:rPr>
                <w:rFonts w:ascii="GHEA Grapalat" w:hAnsi="GHEA Grapalat"/>
                <w:sz w:val="20"/>
              </w:rPr>
              <w:t>15333100</w:t>
            </w:r>
          </w:p>
        </w:tc>
        <w:tc>
          <w:tcPr>
            <w:tcW w:w="1022" w:type="dxa"/>
            <w:shd w:val="clear" w:color="auto" w:fill="auto"/>
          </w:tcPr>
          <w:p w:rsidR="00420336" w:rsidRPr="000E2C1F" w:rsidRDefault="00420336" w:rsidP="00420336">
            <w:pPr>
              <w:rPr>
                <w:rFonts w:ascii="GHEA Grapalat" w:hAnsi="GHEA Grapalat"/>
                <w:sz w:val="20"/>
              </w:rPr>
            </w:pPr>
            <w:r>
              <w:rPr>
                <w:rFonts w:ascii="GHEA Grapalat" w:hAnsi="GHEA Grapalat"/>
                <w:sz w:val="20"/>
              </w:rPr>
              <w:t>Томатная паста</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BF32AB" w:rsidRDefault="00420336" w:rsidP="00420336">
            <w:pPr>
              <w:rPr>
                <w:rFonts w:ascii="GHEA Grapalat" w:hAnsi="GHEA Grapalat"/>
                <w:sz w:val="20"/>
                <w:lang w:val="hy-AM"/>
              </w:rPr>
            </w:pPr>
            <w:r w:rsidRPr="00BF32AB">
              <w:rPr>
                <w:rFonts w:ascii="GHEA Grapalat" w:hAnsi="GHEA Grapalat" w:cs="Sylfaen"/>
                <w:color w:val="000000"/>
                <w:sz w:val="18"/>
                <w:szCs w:val="18"/>
                <w:lang w:val="hy-AM"/>
              </w:rPr>
              <w:t>Высокое качество, в стеклянной таре, по 1 кг; упаковка: ГОСТ 3343-89 или эквивалент. Безопасность согласно гигиеническим нормам N 2-III-4.9-01-2010 и статье 9 Закона РА «О безопасности пищевых продуктов».</w:t>
            </w:r>
          </w:p>
        </w:tc>
        <w:tc>
          <w:tcPr>
            <w:tcW w:w="672" w:type="dxa"/>
            <w:shd w:val="clear" w:color="auto" w:fill="auto"/>
          </w:tcPr>
          <w:p w:rsidR="00420336" w:rsidRPr="00365C65" w:rsidRDefault="00420336" w:rsidP="00420336">
            <w:pPr>
              <w:rPr>
                <w:rFonts w:ascii="GHEA Grapalat" w:hAnsi="GHEA Grapalat"/>
                <w:sz w:val="20"/>
              </w:rPr>
            </w:pPr>
            <w:r>
              <w:rPr>
                <w:rFonts w:ascii="GHEA Grapalat" w:hAnsi="GHEA Grapalat"/>
                <w:sz w:val="20"/>
              </w:rPr>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0E2C1F" w:rsidRDefault="00420336" w:rsidP="00420336">
            <w:pPr>
              <w:rPr>
                <w:rFonts w:ascii="GHEA Grapalat" w:hAnsi="GHEA Grapalat"/>
                <w:sz w:val="20"/>
              </w:rPr>
            </w:pPr>
            <w:r>
              <w:rPr>
                <w:rFonts w:ascii="GHEA Grapalat" w:hAnsi="GHEA Grapalat"/>
                <w:sz w:val="20"/>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Pr>
                <w:rFonts w:ascii="GHEA Grapalat" w:hAnsi="GHEA Grapalat"/>
                <w:sz w:val="20"/>
              </w:rPr>
              <w:t>234000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0E2C1F" w:rsidRDefault="00420336" w:rsidP="00420336">
            <w:pPr>
              <w:jc w:val="center"/>
              <w:rPr>
                <w:rFonts w:ascii="GHEA Grapalat" w:hAnsi="GHEA Grapalat"/>
                <w:sz w:val="20"/>
              </w:rPr>
            </w:pPr>
            <w:r>
              <w:rPr>
                <w:rFonts w:ascii="GHEA Grapalat" w:hAnsi="GHEA Grapalat"/>
                <w:sz w:val="20"/>
              </w:rPr>
              <w:t>180</w:t>
            </w:r>
          </w:p>
        </w:tc>
        <w:tc>
          <w:tcPr>
            <w:tcW w:w="1134" w:type="dxa"/>
            <w:shd w:val="clear" w:color="auto" w:fill="auto"/>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0E2C1F" w:rsidRDefault="00420336" w:rsidP="00420336">
            <w:pPr>
              <w:jc w:val="center"/>
              <w:rPr>
                <w:rFonts w:ascii="GHEA Grapalat" w:hAnsi="GHEA Grapalat"/>
                <w:sz w:val="20"/>
              </w:rPr>
            </w:pPr>
            <w:r>
              <w:rPr>
                <w:rFonts w:ascii="GHEA Grapalat" w:hAnsi="GHEA Grapalat"/>
                <w:sz w:val="20"/>
              </w:rPr>
              <w:t>180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3A5BBE"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sz w:val="22"/>
                <w:szCs w:val="22"/>
                <w:lang w:val="hy-AM"/>
              </w:rPr>
            </w:pPr>
            <w:r>
              <w:rPr>
                <w:rFonts w:ascii="GHEA Grapalat" w:hAnsi="GHEA Grapalat"/>
                <w:sz w:val="20"/>
              </w:rPr>
              <w:t>35:</w:t>
            </w:r>
          </w:p>
        </w:tc>
        <w:tc>
          <w:tcPr>
            <w:tcW w:w="823" w:type="dxa"/>
            <w:shd w:val="clear" w:color="auto" w:fill="auto"/>
          </w:tcPr>
          <w:p w:rsidR="00420336" w:rsidRPr="00365C65" w:rsidRDefault="00420336" w:rsidP="00420336">
            <w:pPr>
              <w:rPr>
                <w:rFonts w:ascii="GHEA Grapalat" w:hAnsi="GHEA Grapalat"/>
                <w:color w:val="000000"/>
                <w:sz w:val="20"/>
                <w:szCs w:val="20"/>
              </w:rPr>
            </w:pPr>
            <w:r w:rsidRPr="00365C65">
              <w:rPr>
                <w:rFonts w:ascii="GHEA Grapalat" w:hAnsi="GHEA Grapalat"/>
                <w:color w:val="000000"/>
                <w:sz w:val="20"/>
                <w:szCs w:val="20"/>
              </w:rPr>
              <w:t>15331180</w:t>
            </w:r>
          </w:p>
        </w:tc>
        <w:tc>
          <w:tcPr>
            <w:tcW w:w="1022" w:type="dxa"/>
            <w:shd w:val="clear" w:color="auto" w:fill="auto"/>
          </w:tcPr>
          <w:p w:rsidR="00420336" w:rsidRPr="00365C65" w:rsidRDefault="00420336" w:rsidP="00420336">
            <w:pPr>
              <w:rPr>
                <w:rFonts w:ascii="GHEA Grapalat" w:hAnsi="GHEA Grapalat" w:cs="Sylfaen"/>
                <w:color w:val="000000"/>
                <w:sz w:val="20"/>
                <w:szCs w:val="20"/>
              </w:rPr>
            </w:pPr>
            <w:r w:rsidRPr="00365C65">
              <w:rPr>
                <w:rFonts w:ascii="GHEA Grapalat" w:hAnsi="GHEA Grapalat" w:cs="Sylfaen"/>
                <w:color w:val="000000"/>
                <w:sz w:val="20"/>
                <w:szCs w:val="20"/>
              </w:rPr>
              <w:t>Консервы</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горох</w:t>
            </w:r>
          </w:p>
        </w:tc>
        <w:tc>
          <w:tcPr>
            <w:tcW w:w="855" w:type="dxa"/>
            <w:shd w:val="clear" w:color="auto" w:fill="auto"/>
          </w:tcPr>
          <w:p w:rsidR="00420336" w:rsidRPr="00365C65" w:rsidRDefault="00420336" w:rsidP="00420336">
            <w:pPr>
              <w:rPr>
                <w:rFonts w:ascii="GHEA Grapalat" w:hAnsi="GHEA Grapalat" w:cs="Arial"/>
                <w:sz w:val="20"/>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cs="Sylfaen"/>
                <w:color w:val="000000"/>
                <w:sz w:val="18"/>
                <w:szCs w:val="18"/>
                <w:lang w:val="hy-AM"/>
              </w:rPr>
            </w:pPr>
            <w:r w:rsidRPr="00365C65">
              <w:rPr>
                <w:rFonts w:ascii="GHEA Grapalat" w:hAnsi="GHEA Grapalat" w:cs="Sylfaen"/>
                <w:color w:val="000000"/>
                <w:sz w:val="18"/>
                <w:szCs w:val="18"/>
                <w:lang w:val="hy-AM"/>
              </w:rPr>
              <w:t>Консервы</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зеленый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горох</w:t>
            </w:r>
            <w:r w:rsidRPr="00365C65">
              <w:rPr>
                <w:rFonts w:ascii="GHEA Grapalat" w:hAnsi="GHEA Grapalat"/>
                <w:color w:val="000000"/>
                <w:sz w:val="18"/>
                <w:szCs w:val="18"/>
                <w:lang w:val="hy-AM"/>
              </w:rPr>
              <w:t>:</w:t>
            </w:r>
            <w:r w:rsidRPr="00365C65">
              <w:rPr>
                <w:rFonts w:ascii="GHEA Grapalat" w:hAnsi="GHEA Grapalat" w:cs="Sylfaen"/>
                <w:b/>
                <w:color w:val="000000" w:themeColor="text1"/>
                <w:sz w:val="18"/>
                <w:szCs w:val="18"/>
                <w:lang w:val="hy-AM"/>
              </w:rPr>
              <w:t>Массовая порция корма – от 250 до 400 грамм.</w:t>
            </w:r>
            <w:r w:rsidRPr="00365C65">
              <w:rPr>
                <w:rFonts w:ascii="GHEA Grapalat" w:hAnsi="GHEA Grapalat" w:cs="Sylfaen"/>
                <w:color w:val="000000" w:themeColor="text1"/>
                <w:sz w:val="18"/>
                <w:szCs w:val="18"/>
                <w:lang w:val="hy-AM"/>
              </w:rPr>
              <w:t>:</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sz w:val="18"/>
                <w:szCs w:val="18"/>
                <w:lang w:val="hy-AM"/>
              </w:rPr>
              <w:t>Ингредиенты: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зеленый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горох</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вода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сахар.</w:t>
            </w:r>
            <w:r w:rsidRPr="00365C65">
              <w:rPr>
                <w:rFonts w:ascii="GHEA Grapalat" w:hAnsi="GHEA Grapalat" w:cs="Sylfaen"/>
                <w:b/>
                <w:color w:val="000000" w:themeColor="text1"/>
                <w:sz w:val="18"/>
                <w:szCs w:val="18"/>
                <w:lang w:val="hy-AM"/>
              </w:rPr>
              <w:t>Заводская упаковка:</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стекло</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или</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другой</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с контейнерами</w:t>
            </w:r>
            <w:r w:rsidRPr="00365C65">
              <w:rPr>
                <w:rFonts w:ascii="GHEA Grapalat" w:hAnsi="GHEA Grapalat" w:cs="Sylfaen"/>
                <w:color w:val="000000"/>
                <w:sz w:val="18"/>
                <w:szCs w:val="18"/>
                <w:lang w:val="hy-AM"/>
              </w:rPr>
              <w:t>ГОСТ:</w:t>
            </w:r>
            <w:r w:rsidRPr="00365C65">
              <w:rPr>
                <w:rFonts w:ascii="GHEA Grapalat" w:hAnsi="GHEA Grapalat"/>
                <w:color w:val="000000"/>
                <w:sz w:val="18"/>
                <w:szCs w:val="18"/>
                <w:lang w:val="hy-AM"/>
              </w:rPr>
              <w:t>15842-90</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 Чистый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зеленый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горох</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типичный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 вкусом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запах</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хорошо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приготовленный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мягкий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сторона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вкусу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запах</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большой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зернами</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осадка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Примечание: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татуировке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80%.</w:t>
            </w:r>
            <w:r w:rsidRPr="00365C65">
              <w:rPr>
                <w:rFonts w:ascii="GHEA Grapalat" w:hAnsi="GHEA Grapalat" w:cs="Sylfaen"/>
                <w:color w:val="000000"/>
                <w:sz w:val="18"/>
                <w:szCs w:val="18"/>
                <w:lang w:val="hy-AM"/>
              </w:rPr>
              <w:t>Ярлык: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разборчиво.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частично</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читаемый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rPr>
                <w:rFonts w:ascii="GHEA Grapalat" w:hAnsi="GHEA Grapalat" w:cs="Sylfaen"/>
                <w:sz w:val="20"/>
                <w:szCs w:val="20"/>
              </w:rPr>
            </w:pPr>
            <w:r w:rsidRPr="00365C65">
              <w:rPr>
                <w:rFonts w:ascii="GHEA Grapalat" w:hAnsi="GHEA Grapalat" w:cs="Sylfaen"/>
                <w:sz w:val="20"/>
                <w:szCs w:val="20"/>
              </w:rPr>
              <w:lastRenderedPageBreak/>
              <w:t>письмо</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cs="Calibri"/>
                <w:color w:val="000000"/>
                <w:sz w:val="20"/>
                <w:szCs w:val="20"/>
              </w:rPr>
            </w:pPr>
            <w:r w:rsidRPr="00365C65">
              <w:rPr>
                <w:rFonts w:ascii="GHEA Grapalat" w:hAnsi="GHEA Grapalat" w:cs="Calibri"/>
                <w:color w:val="000000"/>
                <w:sz w:val="20"/>
                <w:szCs w:val="20"/>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Pr>
                <w:rFonts w:ascii="GHEA Grapalat" w:hAnsi="GHEA Grapalat"/>
                <w:sz w:val="20"/>
              </w:rPr>
              <w:t>30000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cs="Calibri"/>
                <w:color w:val="000000"/>
                <w:sz w:val="16"/>
                <w:szCs w:val="16"/>
              </w:rPr>
            </w:pPr>
            <w:r>
              <w:rPr>
                <w:rFonts w:ascii="GHEA Grapalat" w:hAnsi="GHEA Grapalat" w:cs="Calibri"/>
                <w:color w:val="000000"/>
                <w:sz w:val="16"/>
                <w:szCs w:val="16"/>
              </w:rPr>
              <w:t>50</w:t>
            </w:r>
          </w:p>
        </w:tc>
        <w:tc>
          <w:tcPr>
            <w:tcW w:w="1134" w:type="dxa"/>
            <w:shd w:val="clear" w:color="auto" w:fill="auto"/>
          </w:tcPr>
          <w:p w:rsidR="00420336" w:rsidRPr="00365C65" w:rsidRDefault="00420336" w:rsidP="00420336">
            <w:pPr>
              <w:rPr>
                <w:rFonts w:ascii="GHEA Grapalat" w:hAnsi="GHEA Grapalat"/>
                <w:sz w:val="16"/>
                <w:szCs w:val="16"/>
                <w:lang w:val="hy-AM"/>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cs="Calibri"/>
                <w:color w:val="000000"/>
                <w:sz w:val="16"/>
                <w:szCs w:val="16"/>
              </w:rPr>
            </w:pPr>
            <w:r>
              <w:rPr>
                <w:rFonts w:ascii="GHEA Grapalat" w:hAnsi="GHEA Grapalat" w:cs="Calibri"/>
                <w:color w:val="000000"/>
                <w:sz w:val="16"/>
                <w:szCs w:val="16"/>
              </w:rPr>
              <w:t>50</w:t>
            </w:r>
          </w:p>
        </w:tc>
        <w:tc>
          <w:tcPr>
            <w:tcW w:w="1510" w:type="dxa"/>
            <w:shd w:val="clear" w:color="auto" w:fill="auto"/>
          </w:tcPr>
          <w:p w:rsidR="00420336" w:rsidRPr="00365C65" w:rsidRDefault="00420336" w:rsidP="00420336">
            <w:pPr>
              <w:rPr>
                <w:rFonts w:ascii="GHEA Grapalat" w:hAnsi="GHEA Grapalat" w:cs="Sylfaen"/>
                <w:sz w:val="16"/>
                <w:szCs w:val="16"/>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rPr>
            </w:pPr>
            <w:r w:rsidRPr="00365C65">
              <w:rPr>
                <w:rFonts w:ascii="GHEA Grapalat" w:hAnsi="GHEA Grapalat"/>
                <w:sz w:val="20"/>
              </w:rPr>
              <w:lastRenderedPageBreak/>
              <w:t>36:</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15331178</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20"/>
                <w:szCs w:val="20"/>
              </w:rPr>
              <w:t>Консервы</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кукуруза</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cs="Sylfaen"/>
                <w:color w:val="000000"/>
                <w:sz w:val="18"/>
                <w:szCs w:val="18"/>
                <w:lang w:val="hy-AM"/>
              </w:rPr>
            </w:pPr>
            <w:r w:rsidRPr="00365C65">
              <w:rPr>
                <w:rFonts w:ascii="GHEA Grapalat" w:hAnsi="GHEA Grapalat" w:cs="Sylfaen"/>
                <w:color w:val="000000"/>
                <w:sz w:val="18"/>
                <w:szCs w:val="18"/>
                <w:lang w:val="hy-AM"/>
              </w:rPr>
              <w:t>Консервы</w:t>
            </w:r>
            <w:r w:rsidRPr="00365C65">
              <w:rPr>
                <w:rFonts w:ascii="GHEA Grapalat" w:hAnsi="GHEA Grapalat"/>
                <w:color w:val="000000"/>
                <w:sz w:val="18"/>
                <w:szCs w:val="18"/>
                <w:lang w:val="hy-AM"/>
              </w:rPr>
              <w:t xml:space="preserve">,  </w:t>
            </w:r>
            <w:r w:rsidRPr="00365C65">
              <w:rPr>
                <w:rFonts w:ascii="GHEA Grapalat" w:hAnsi="GHEA Grapalat" w:cs="Sylfaen"/>
                <w:b/>
                <w:color w:val="000000" w:themeColor="text1"/>
                <w:sz w:val="18"/>
                <w:szCs w:val="18"/>
                <w:lang w:val="hy-AM"/>
              </w:rPr>
              <w:t>Массовая часть корма – от 270 до 400 грамм.</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sz w:val="18"/>
                <w:szCs w:val="18"/>
                <w:lang w:val="hy-AM"/>
              </w:rPr>
              <w:t>Ингредиенты: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кукуруза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вода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сахар.</w:t>
            </w:r>
            <w:r w:rsidRPr="00365C65">
              <w:rPr>
                <w:rFonts w:ascii="GHEA Grapalat" w:hAnsi="GHEA Grapalat" w:cs="Sylfaen"/>
                <w:b/>
                <w:color w:val="000000" w:themeColor="text1"/>
                <w:sz w:val="18"/>
                <w:szCs w:val="18"/>
                <w:lang w:val="hy-AM"/>
              </w:rPr>
              <w:t>Заводская упаковка:</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стекло</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или</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другой</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с контейнерами</w:t>
            </w:r>
            <w:r w:rsidRPr="00365C65">
              <w:rPr>
                <w:rFonts w:ascii="GHEA Grapalat" w:hAnsi="GHEA Grapalat"/>
                <w:color w:val="000000" w:themeColor="text1"/>
                <w:sz w:val="18"/>
                <w:szCs w:val="18"/>
                <w:lang w:val="hy-AM"/>
              </w:rPr>
              <w:t>:</w:t>
            </w:r>
            <w:r w:rsidRPr="00365C65">
              <w:rPr>
                <w:rFonts w:ascii="GHEA Grapalat" w:hAnsi="GHEA Grapalat" w:cs="Sylfaen"/>
                <w:color w:val="000000"/>
                <w:sz w:val="18"/>
                <w:szCs w:val="18"/>
                <w:lang w:val="hy-AM"/>
              </w:rPr>
              <w:t>ГОСТ:</w:t>
            </w:r>
            <w:r w:rsidRPr="00365C65">
              <w:rPr>
                <w:rFonts w:ascii="GHEA Grapalat" w:hAnsi="GHEA Grapalat"/>
                <w:color w:val="000000"/>
                <w:sz w:val="18"/>
                <w:szCs w:val="18"/>
                <w:lang w:val="hy-AM"/>
              </w:rPr>
              <w:t>15842-90</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Эквивалент: Чистый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кукурузу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типичный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 вкусом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запах</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хорошо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приготовленный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мягкий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сторона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вкусу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запах</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большой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 зернами</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осадка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Примечание: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татуировке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80%.</w:t>
            </w:r>
            <w:r w:rsidRPr="00365C65">
              <w:rPr>
                <w:rFonts w:ascii="GHEA Grapalat" w:hAnsi="GHEA Grapalat" w:cs="Sylfaen"/>
                <w:color w:val="000000"/>
                <w:sz w:val="18"/>
                <w:szCs w:val="18"/>
                <w:lang w:val="hy-AM"/>
              </w:rPr>
              <w:t>Ярлык: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разборчиво.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 продукту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общий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обязательный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 xml:space="preserve">21/2011),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22/2011),</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 xml:space="preserve"> </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читаемый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rPr>
                <w:rFonts w:ascii="GHEA Grapalat" w:hAnsi="GHEA Grapalat"/>
                <w:sz w:val="20"/>
              </w:rPr>
            </w:pPr>
            <w:r w:rsidRPr="00365C65">
              <w:rPr>
                <w:rFonts w:ascii="GHEA Grapalat" w:hAnsi="GHEA Grapalat" w:cs="Sylfaen"/>
                <w:sz w:val="20"/>
                <w:szCs w:val="20"/>
              </w:rPr>
              <w:t>письмо</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sidRPr="00365C65">
              <w:rPr>
                <w:rFonts w:ascii="GHEA Grapalat" w:hAnsi="GHEA Grapalat" w:cs="Calibri"/>
                <w:color w:val="000000"/>
                <w:sz w:val="20"/>
                <w:szCs w:val="20"/>
              </w:rPr>
              <w:t>900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0E2C1F" w:rsidRDefault="00420336" w:rsidP="00420336">
            <w:pPr>
              <w:rPr>
                <w:rFonts w:ascii="GHEA Grapalat" w:hAnsi="GHEA Grapalat"/>
                <w:sz w:val="20"/>
              </w:rPr>
            </w:pPr>
            <w:r>
              <w:rPr>
                <w:rFonts w:ascii="GHEA Grapalat" w:hAnsi="GHEA Grapalat"/>
                <w:sz w:val="20"/>
              </w:rPr>
              <w:t>45000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50</w:t>
            </w:r>
          </w:p>
        </w:tc>
        <w:tc>
          <w:tcPr>
            <w:tcW w:w="1134" w:type="dxa"/>
            <w:shd w:val="clear" w:color="auto" w:fill="auto"/>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50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rPr>
            </w:pPr>
            <w:r>
              <w:rPr>
                <w:rFonts w:ascii="GHEA Grapalat" w:hAnsi="GHEA Grapalat"/>
                <w:sz w:val="20"/>
              </w:rPr>
              <w:t>40:</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15311100</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20"/>
                <w:szCs w:val="20"/>
              </w:rPr>
              <w:t>Картофель</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18"/>
                <w:szCs w:val="18"/>
                <w:lang w:val="hy-AM"/>
              </w:rPr>
              <w:t xml:space="preserve">  </w:t>
            </w:r>
            <w:r w:rsidRPr="00365C65">
              <w:rPr>
                <w:rFonts w:ascii="GHEA Grapalat" w:hAnsi="GHEA Grapalat" w:cs="Sylfaen"/>
                <w:sz w:val="16"/>
                <w:szCs w:val="16"/>
                <w:lang w:val="hy-AM"/>
              </w:rPr>
              <w:t>Не по годам развитый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и:</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поздний взрослый</w:t>
            </w:r>
            <w:r w:rsidRPr="00365C65">
              <w:rPr>
                <w:rFonts w:ascii="GHEA Grapalat" w:hAnsi="GHEA Grapalat"/>
                <w:sz w:val="16"/>
                <w:szCs w:val="16"/>
                <w:lang w:val="hy-AM"/>
              </w:rPr>
              <w:t>, я:</w:t>
            </w:r>
            <w:r w:rsidRPr="00365C65">
              <w:rPr>
                <w:rFonts w:ascii="GHEA Grapalat" w:hAnsi="GHEA Grapalat" w:cs="Sylfaen"/>
                <w:sz w:val="16"/>
                <w:szCs w:val="16"/>
                <w:lang w:val="hy-AM"/>
              </w:rPr>
              <w:t>вроде</w:t>
            </w:r>
            <w:r w:rsidRPr="00365C65">
              <w:rPr>
                <w:rFonts w:ascii="GHEA Grapalat" w:hAnsi="GHEA Grapalat"/>
                <w:sz w:val="16"/>
                <w:szCs w:val="16"/>
                <w:lang w:val="hy-AM"/>
              </w:rPr>
              <w:t>,</w:t>
            </w:r>
            <w:r w:rsidRPr="00365C65">
              <w:rPr>
                <w:rFonts w:ascii="GHEA Grapalat" w:hAnsi="GHEA Grapalat" w:cs="Sylfaen"/>
                <w:sz w:val="16"/>
                <w:szCs w:val="16"/>
                <w:lang w:val="hy-AM"/>
              </w:rPr>
              <w:t>не обмороженный</w:t>
            </w:r>
            <w:r w:rsidRPr="00365C65">
              <w:rPr>
                <w:rFonts w:ascii="GHEA Grapalat" w:hAnsi="GHEA Grapalat"/>
                <w:sz w:val="16"/>
                <w:szCs w:val="16"/>
                <w:lang w:val="hy-AM"/>
              </w:rPr>
              <w:t>,</w:t>
            </w:r>
            <w:r w:rsidRPr="00365C65">
              <w:rPr>
                <w:rFonts w:ascii="GHEA Grapalat" w:hAnsi="GHEA Grapalat" w:cs="Sylfaen"/>
                <w:sz w:val="16"/>
                <w:szCs w:val="16"/>
                <w:lang w:val="hy-AM"/>
              </w:rPr>
              <w:t>без</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травмы</w:t>
            </w:r>
            <w:r w:rsidRPr="00365C65">
              <w:rPr>
                <w:rFonts w:ascii="GHEA Grapalat" w:hAnsi="GHEA Grapalat"/>
                <w:sz w:val="16"/>
                <w:szCs w:val="16"/>
                <w:lang w:val="hy-AM"/>
              </w:rPr>
              <w:t>,</w:t>
            </w:r>
            <w:r w:rsidRPr="00365C65">
              <w:rPr>
                <w:rFonts w:ascii="GHEA Grapalat" w:hAnsi="GHEA Grapalat" w:cs="Sylfaen"/>
                <w:sz w:val="16"/>
                <w:szCs w:val="16"/>
                <w:lang w:val="hy-AM"/>
              </w:rPr>
              <w:t>круглый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овал</w:t>
            </w:r>
            <w:r w:rsidRPr="00365C65">
              <w:rPr>
                <w:rFonts w:ascii="GHEA Grapalat" w:hAnsi="GHEA Grapalat"/>
                <w:sz w:val="16"/>
                <w:szCs w:val="16"/>
                <w:lang w:val="hy-AM"/>
              </w:rPr>
              <w:t>4:</w:t>
            </w:r>
            <w:r w:rsidRPr="00365C65">
              <w:rPr>
                <w:rFonts w:ascii="GHEA Grapalat" w:hAnsi="GHEA Grapalat" w:cs="Sylfaen"/>
                <w:sz w:val="16"/>
                <w:szCs w:val="16"/>
                <w:lang w:val="hy-AM"/>
              </w:rPr>
              <w:t>см</w:t>
            </w:r>
            <w:r w:rsidRPr="00365C65">
              <w:rPr>
                <w:rFonts w:ascii="GHEA Grapalat" w:hAnsi="GHEA Grapalat"/>
                <w:sz w:val="16"/>
                <w:szCs w:val="16"/>
                <w:lang w:val="hy-AM"/>
              </w:rPr>
              <w:t>, 5%,</w:t>
            </w:r>
            <w:r w:rsidRPr="00365C65">
              <w:rPr>
                <w:rFonts w:ascii="GHEA Grapalat" w:hAnsi="GHEA Grapalat" w:cs="Sylfaen"/>
                <w:sz w:val="16"/>
                <w:szCs w:val="16"/>
                <w:lang w:val="hy-AM"/>
              </w:rPr>
              <w:t>расширенный</w:t>
            </w:r>
            <w:r w:rsidRPr="00365C65">
              <w:rPr>
                <w:rFonts w:ascii="GHEA Grapalat" w:hAnsi="GHEA Grapalat"/>
                <w:sz w:val="16"/>
                <w:szCs w:val="16"/>
                <w:lang w:val="hy-AM"/>
              </w:rPr>
              <w:t>3,5</w:t>
            </w:r>
            <w:r w:rsidRPr="00365C65">
              <w:rPr>
                <w:rFonts w:ascii="GHEA Grapalat" w:hAnsi="GHEA Grapalat" w:cs="Sylfaen"/>
                <w:sz w:val="16"/>
                <w:szCs w:val="16"/>
                <w:lang w:val="hy-AM"/>
              </w:rPr>
              <w:t>см</w:t>
            </w:r>
            <w:r w:rsidRPr="00365C65">
              <w:rPr>
                <w:rFonts w:ascii="GHEA Grapalat" w:hAnsi="GHEA Grapalat"/>
                <w:sz w:val="16"/>
                <w:szCs w:val="16"/>
                <w:lang w:val="hy-AM"/>
              </w:rPr>
              <w:t>, 5%,</w:t>
            </w:r>
            <w:r w:rsidRPr="00365C65">
              <w:rPr>
                <w:rFonts w:ascii="GHEA Grapalat" w:hAnsi="GHEA Grapalat" w:cs="Sylfaen"/>
                <w:sz w:val="16"/>
                <w:szCs w:val="16"/>
                <w:lang w:val="hy-AM"/>
              </w:rPr>
              <w:t>круглый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овал</w:t>
            </w:r>
            <w:r w:rsidRPr="00365C65">
              <w:rPr>
                <w:rFonts w:ascii="GHEA Grapalat" w:hAnsi="GHEA Grapalat"/>
                <w:sz w:val="16"/>
                <w:szCs w:val="16"/>
                <w:lang w:val="hy-AM"/>
              </w:rPr>
              <w:t>(4-</w:t>
            </w:r>
            <w:r w:rsidRPr="00365C65">
              <w:rPr>
                <w:rFonts w:ascii="GHEA Grapalat" w:hAnsi="GHEA Grapalat" w:cs="Sylfaen"/>
                <w:sz w:val="16"/>
                <w:szCs w:val="16"/>
                <w:lang w:val="hy-AM"/>
              </w:rPr>
              <w:t>от</w:t>
            </w:r>
            <w:r w:rsidRPr="00365C65">
              <w:rPr>
                <w:rFonts w:ascii="GHEA Grapalat" w:hAnsi="GHEA Grapalat"/>
                <w:sz w:val="16"/>
                <w:szCs w:val="16"/>
                <w:lang w:val="hy-AM"/>
              </w:rPr>
              <w:t>5)</w:t>
            </w:r>
            <w:r w:rsidRPr="00365C65">
              <w:rPr>
                <w:rFonts w:ascii="GHEA Grapalat" w:hAnsi="GHEA Grapalat" w:cs="Sylfaen"/>
                <w:sz w:val="16"/>
                <w:szCs w:val="16"/>
                <w:lang w:val="hy-AM"/>
              </w:rPr>
              <w:t>см</w:t>
            </w:r>
            <w:r w:rsidRPr="00365C65">
              <w:rPr>
                <w:rFonts w:ascii="GHEA Grapalat" w:hAnsi="GHEA Grapalat"/>
                <w:sz w:val="16"/>
                <w:szCs w:val="16"/>
                <w:lang w:val="hy-AM"/>
              </w:rPr>
              <w:t>20%,</w:t>
            </w:r>
            <w:r w:rsidRPr="00365C65">
              <w:rPr>
                <w:rFonts w:ascii="GHEA Grapalat" w:hAnsi="GHEA Grapalat" w:cs="Sylfaen"/>
                <w:sz w:val="16"/>
                <w:szCs w:val="16"/>
                <w:lang w:val="hy-AM"/>
              </w:rPr>
              <w:t>расширенный</w:t>
            </w:r>
            <w:r w:rsidRPr="00365C65">
              <w:rPr>
                <w:rFonts w:ascii="GHEA Grapalat" w:hAnsi="GHEA Grapalat"/>
                <w:sz w:val="16"/>
                <w:szCs w:val="16"/>
                <w:lang w:val="hy-AM"/>
              </w:rPr>
              <w:t>(4-</w:t>
            </w:r>
            <w:r w:rsidRPr="00365C65">
              <w:rPr>
                <w:rFonts w:ascii="GHEA Grapalat" w:hAnsi="GHEA Grapalat" w:cs="Sylfaen"/>
                <w:sz w:val="16"/>
                <w:szCs w:val="16"/>
                <w:lang w:val="hy-AM"/>
              </w:rPr>
              <w:t>от</w:t>
            </w:r>
            <w:r w:rsidRPr="00365C65">
              <w:rPr>
                <w:rFonts w:ascii="GHEA Grapalat" w:hAnsi="GHEA Grapalat"/>
                <w:sz w:val="16"/>
                <w:szCs w:val="16"/>
                <w:lang w:val="hy-AM"/>
              </w:rPr>
              <w:t>4,5)</w:t>
            </w:r>
            <w:r w:rsidRPr="00365C65">
              <w:rPr>
                <w:rFonts w:ascii="GHEA Grapalat" w:hAnsi="GHEA Grapalat" w:cs="Sylfaen"/>
                <w:sz w:val="16"/>
                <w:szCs w:val="16"/>
                <w:lang w:val="hy-AM"/>
              </w:rPr>
              <w:t>см</w:t>
            </w:r>
            <w:r w:rsidRPr="00365C65">
              <w:rPr>
                <w:rFonts w:ascii="GHEA Grapalat" w:hAnsi="GHEA Grapalat"/>
                <w:sz w:val="16"/>
                <w:szCs w:val="16"/>
                <w:lang w:val="hy-AM"/>
              </w:rPr>
              <w:t>20%,</w:t>
            </w:r>
            <w:r w:rsidRPr="00365C65">
              <w:rPr>
                <w:rFonts w:ascii="GHEA Grapalat" w:hAnsi="GHEA Grapalat" w:cs="Sylfaen"/>
                <w:sz w:val="16"/>
                <w:szCs w:val="16"/>
                <w:lang w:val="hy-AM"/>
              </w:rPr>
              <w:t>круглый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овал</w:t>
            </w:r>
            <w:r w:rsidRPr="00365C65">
              <w:rPr>
                <w:rFonts w:ascii="GHEA Grapalat" w:hAnsi="GHEA Grapalat"/>
                <w:sz w:val="16"/>
                <w:szCs w:val="16"/>
                <w:lang w:val="hy-AM"/>
              </w:rPr>
              <w:t>(5-</w:t>
            </w:r>
            <w:r w:rsidRPr="00365C65">
              <w:rPr>
                <w:rFonts w:ascii="GHEA Grapalat" w:hAnsi="GHEA Grapalat" w:cs="Sylfaen"/>
                <w:sz w:val="16"/>
                <w:szCs w:val="16"/>
                <w:lang w:val="hy-AM"/>
              </w:rPr>
              <w:t>от</w:t>
            </w:r>
            <w:r w:rsidRPr="00365C65">
              <w:rPr>
                <w:rFonts w:ascii="GHEA Grapalat" w:hAnsi="GHEA Grapalat"/>
                <w:sz w:val="16"/>
                <w:szCs w:val="16"/>
                <w:lang w:val="hy-AM"/>
              </w:rPr>
              <w:t>6:00</w:t>
            </w:r>
            <w:r w:rsidRPr="00365C65">
              <w:rPr>
                <w:rFonts w:ascii="GHEA Grapalat" w:hAnsi="GHEA Grapalat" w:cs="Sylfaen"/>
                <w:sz w:val="16"/>
                <w:szCs w:val="16"/>
                <w:lang w:val="hy-AM"/>
              </w:rPr>
              <w:t>см</w:t>
            </w:r>
            <w:r w:rsidRPr="00365C65">
              <w:rPr>
                <w:rFonts w:ascii="GHEA Grapalat" w:hAnsi="GHEA Grapalat"/>
                <w:sz w:val="16"/>
                <w:szCs w:val="16"/>
                <w:lang w:val="hy-AM"/>
              </w:rPr>
              <w:t>) 55%,</w:t>
            </w:r>
            <w:r w:rsidRPr="00365C65">
              <w:rPr>
                <w:rFonts w:ascii="GHEA Grapalat" w:hAnsi="GHEA Grapalat" w:cs="Sylfaen"/>
                <w:sz w:val="16"/>
                <w:szCs w:val="16"/>
                <w:lang w:val="hy-AM"/>
              </w:rPr>
              <w:t>расширенный</w:t>
            </w:r>
            <w:r w:rsidRPr="00365C65">
              <w:rPr>
                <w:rFonts w:ascii="GHEA Grapalat" w:hAnsi="GHEA Grapalat"/>
                <w:sz w:val="16"/>
                <w:szCs w:val="16"/>
                <w:lang w:val="hy-AM"/>
              </w:rPr>
              <w:t>(5-</w:t>
            </w:r>
            <w:r w:rsidRPr="00365C65">
              <w:rPr>
                <w:rFonts w:ascii="GHEA Grapalat" w:hAnsi="GHEA Grapalat" w:cs="Sylfaen"/>
                <w:sz w:val="16"/>
                <w:szCs w:val="16"/>
                <w:lang w:val="hy-AM"/>
              </w:rPr>
              <w:t>от</w:t>
            </w:r>
            <w:r w:rsidRPr="00365C65">
              <w:rPr>
                <w:rFonts w:ascii="GHEA Grapalat" w:hAnsi="GHEA Grapalat"/>
                <w:sz w:val="16"/>
                <w:szCs w:val="16"/>
                <w:lang w:val="hy-AM"/>
              </w:rPr>
              <w:t>5.5)</w:t>
            </w:r>
            <w:r w:rsidRPr="00365C65">
              <w:rPr>
                <w:rFonts w:ascii="GHEA Grapalat" w:hAnsi="GHEA Grapalat" w:cs="Sylfaen"/>
                <w:sz w:val="16"/>
                <w:szCs w:val="16"/>
                <w:lang w:val="hy-AM"/>
              </w:rPr>
              <w:t>см</w:t>
            </w:r>
            <w:r w:rsidRPr="00365C65">
              <w:rPr>
                <w:rFonts w:ascii="GHEA Grapalat" w:hAnsi="GHEA Grapalat"/>
                <w:sz w:val="16"/>
                <w:szCs w:val="16"/>
                <w:lang w:val="hy-AM"/>
              </w:rPr>
              <w:t>55%,</w:t>
            </w:r>
            <w:r w:rsidRPr="00365C65">
              <w:rPr>
                <w:rFonts w:ascii="GHEA Grapalat" w:hAnsi="GHEA Grapalat" w:cs="Sylfaen"/>
                <w:sz w:val="16"/>
                <w:szCs w:val="16"/>
                <w:lang w:val="hy-AM"/>
              </w:rPr>
              <w:t>круглый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овал</w:t>
            </w:r>
            <w:r w:rsidRPr="00365C65">
              <w:rPr>
                <w:rFonts w:ascii="GHEA Grapalat" w:hAnsi="GHEA Grapalat"/>
                <w:sz w:val="16"/>
                <w:szCs w:val="16"/>
                <w:lang w:val="hy-AM"/>
              </w:rPr>
              <w:t>(6-</w:t>
            </w:r>
            <w:r w:rsidRPr="00365C65">
              <w:rPr>
                <w:rFonts w:ascii="GHEA Grapalat" w:hAnsi="GHEA Grapalat" w:cs="Sylfaen"/>
                <w:sz w:val="16"/>
                <w:szCs w:val="16"/>
                <w:lang w:val="hy-AM"/>
              </w:rPr>
              <w:t>от</w:t>
            </w:r>
            <w:r w:rsidRPr="00365C65">
              <w:rPr>
                <w:rFonts w:ascii="GHEA Grapalat" w:hAnsi="GHEA Grapalat"/>
                <w:sz w:val="16"/>
                <w:szCs w:val="16"/>
                <w:lang w:val="hy-AM"/>
              </w:rPr>
              <w:t>7)</w:t>
            </w:r>
            <w:r w:rsidRPr="00365C65">
              <w:rPr>
                <w:rFonts w:ascii="GHEA Grapalat" w:hAnsi="GHEA Grapalat" w:cs="Sylfaen"/>
                <w:sz w:val="16"/>
                <w:szCs w:val="16"/>
                <w:lang w:val="hy-AM"/>
              </w:rPr>
              <w:t>см</w:t>
            </w:r>
            <w:r w:rsidRPr="00365C65">
              <w:rPr>
                <w:rFonts w:ascii="GHEA Grapalat" w:hAnsi="GHEA Grapalat"/>
                <w:sz w:val="16"/>
                <w:szCs w:val="16"/>
                <w:lang w:val="hy-AM"/>
              </w:rPr>
              <w:t>20%,</w:t>
            </w:r>
            <w:r w:rsidRPr="00365C65">
              <w:rPr>
                <w:rFonts w:ascii="GHEA Grapalat" w:hAnsi="GHEA Grapalat" w:cs="Sylfaen"/>
                <w:sz w:val="16"/>
                <w:szCs w:val="16"/>
                <w:lang w:val="hy-AM"/>
              </w:rPr>
              <w:t>расширенный</w:t>
            </w:r>
            <w:r w:rsidRPr="00365C65">
              <w:rPr>
                <w:rFonts w:ascii="GHEA Grapalat" w:hAnsi="GHEA Grapalat"/>
                <w:sz w:val="16"/>
                <w:szCs w:val="16"/>
                <w:lang w:val="hy-AM"/>
              </w:rPr>
              <w:t>(6-</w:t>
            </w:r>
            <w:r w:rsidRPr="00365C65">
              <w:rPr>
                <w:rFonts w:ascii="GHEA Grapalat" w:hAnsi="GHEA Grapalat" w:cs="Sylfaen"/>
                <w:sz w:val="16"/>
                <w:szCs w:val="16"/>
                <w:lang w:val="hy-AM"/>
              </w:rPr>
              <w:t>от</w:t>
            </w:r>
            <w:r w:rsidRPr="00365C65">
              <w:rPr>
                <w:rFonts w:ascii="GHEA Grapalat" w:hAnsi="GHEA Grapalat"/>
                <w:sz w:val="16"/>
                <w:szCs w:val="16"/>
                <w:lang w:val="hy-AM"/>
              </w:rPr>
              <w:t>6.5)</w:t>
            </w:r>
            <w:r w:rsidRPr="00365C65">
              <w:rPr>
                <w:rFonts w:ascii="GHEA Grapalat" w:hAnsi="GHEA Grapalat" w:cs="Sylfaen"/>
                <w:sz w:val="16"/>
                <w:szCs w:val="16"/>
                <w:lang w:val="hy-AM"/>
              </w:rPr>
              <w:t>см</w:t>
            </w:r>
            <w:r w:rsidRPr="00365C65">
              <w:rPr>
                <w:rFonts w:ascii="GHEA Grapalat" w:hAnsi="GHEA Grapalat"/>
                <w:sz w:val="16"/>
                <w:szCs w:val="16"/>
                <w:lang w:val="hy-AM"/>
              </w:rPr>
              <w:t>20%.</w:t>
            </w:r>
            <w:r w:rsidRPr="00365C65">
              <w:rPr>
                <w:rFonts w:ascii="GHEA Grapalat" w:hAnsi="GHEA Grapalat" w:cs="Sylfaen"/>
                <w:sz w:val="16"/>
                <w:szCs w:val="16"/>
                <w:lang w:val="hy-AM"/>
              </w:rPr>
              <w:t>Ассортимент:</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чистота</w:t>
            </w:r>
            <w:r w:rsidRPr="00365C65">
              <w:rPr>
                <w:rFonts w:ascii="GHEA Grapalat" w:hAnsi="GHEA Grapalat"/>
                <w:sz w:val="16"/>
                <w:szCs w:val="16"/>
                <w:lang w:val="hy-AM"/>
              </w:rPr>
              <w:t>90%</w:t>
            </w:r>
            <w:r w:rsidRPr="00365C65">
              <w:rPr>
                <w:rFonts w:ascii="GHEA Grapalat" w:hAnsi="GHEA Grapalat" w:cs="Sylfaen"/>
                <w:sz w:val="16"/>
                <w:szCs w:val="16"/>
                <w:lang w:val="hy-AM"/>
              </w:rPr>
              <w:t>от</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нет</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меньше</w:t>
            </w:r>
            <w:r w:rsidRPr="00365C65">
              <w:rPr>
                <w:rFonts w:ascii="GHEA Grapalat" w:hAnsi="GHEA Grapalat"/>
                <w:sz w:val="16"/>
                <w:szCs w:val="16"/>
                <w:lang w:val="hy-AM"/>
              </w:rPr>
              <w:t>,</w:t>
            </w:r>
            <w:r w:rsidRPr="00365C65">
              <w:rPr>
                <w:rFonts w:ascii="GHEA Grapalat" w:hAnsi="GHEA Grapalat" w:cs="Sylfaen"/>
                <w:sz w:val="16"/>
                <w:szCs w:val="16"/>
                <w:lang w:val="hy-AM"/>
              </w:rPr>
              <w:t>упаковка</w:t>
            </w:r>
            <w:r w:rsidRPr="00365C65">
              <w:rPr>
                <w:rFonts w:ascii="GHEA Grapalat" w:hAnsi="GHEA Grapalat"/>
                <w:sz w:val="16"/>
                <w:szCs w:val="16"/>
                <w:lang w:val="hy-AM"/>
              </w:rPr>
              <w:t>``</w:t>
            </w:r>
            <w:r w:rsidRPr="00365C65">
              <w:rPr>
                <w:rFonts w:ascii="GHEA Grapalat" w:hAnsi="GHEA Grapalat" w:cs="Sylfaen"/>
                <w:sz w:val="16"/>
                <w:szCs w:val="16"/>
                <w:lang w:val="hy-AM"/>
              </w:rPr>
              <w:t>без</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калибровка</w:t>
            </w:r>
            <w:r w:rsidRPr="00365C65">
              <w:rPr>
                <w:rFonts w:ascii="GHEA Grapalat" w:hAnsi="GHEA Grapalat"/>
                <w:sz w:val="16"/>
                <w:szCs w:val="16"/>
                <w:lang w:val="hy-AM"/>
              </w:rPr>
              <w:t>:</w:t>
            </w:r>
            <w:r w:rsidRPr="00365C65">
              <w:rPr>
                <w:rFonts w:ascii="GHEA Grapalat" w:hAnsi="GHEA Grapalat" w:cs="Sylfaen"/>
                <w:sz w:val="16"/>
                <w:szCs w:val="16"/>
                <w:lang w:val="hy-AM"/>
              </w:rPr>
              <w:t>Безопасность</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и:</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этикетка: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в соответствии с</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РА: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правительства</w:t>
            </w:r>
            <w:r w:rsidRPr="00365C65">
              <w:rPr>
                <w:rFonts w:ascii="GHEA Grapalat" w:hAnsi="GHEA Grapalat"/>
                <w:sz w:val="16"/>
                <w:szCs w:val="16"/>
                <w:lang w:val="hy-AM"/>
              </w:rPr>
              <w:t>2006 г.</w:t>
            </w:r>
            <w:r w:rsidRPr="00365C65">
              <w:rPr>
                <w:rFonts w:ascii="GHEA Grapalat" w:hAnsi="GHEA Grapalat" w:cs="Sylfaen"/>
                <w:sz w:val="16"/>
                <w:szCs w:val="16"/>
                <w:lang w:val="hy-AM"/>
              </w:rPr>
              <w:t>тот</w:t>
            </w:r>
            <w:r w:rsidRPr="00365C65">
              <w:rPr>
                <w:rFonts w:ascii="GHEA Grapalat" w:hAnsi="GHEA Grapalat"/>
                <w:sz w:val="16"/>
                <w:szCs w:val="16"/>
                <w:lang w:val="hy-AM"/>
              </w:rPr>
              <w:t>.</w:t>
            </w:r>
            <w:r w:rsidRPr="00365C65">
              <w:rPr>
                <w:rFonts w:ascii="GHEA Grapalat" w:hAnsi="GHEA Grapalat" w:cs="Sylfaen"/>
                <w:sz w:val="16"/>
                <w:szCs w:val="16"/>
                <w:lang w:val="hy-AM"/>
              </w:rPr>
              <w:t>декабрь</w:t>
            </w:r>
            <w:r w:rsidRPr="00365C65">
              <w:rPr>
                <w:rFonts w:ascii="GHEA Grapalat" w:hAnsi="GHEA Grapalat"/>
                <w:sz w:val="16"/>
                <w:szCs w:val="16"/>
                <w:lang w:val="hy-AM"/>
              </w:rPr>
              <w:t>21-</w:t>
            </w:r>
            <w:r w:rsidRPr="00365C65">
              <w:rPr>
                <w:rFonts w:ascii="GHEA Grapalat" w:hAnsi="GHEA Grapalat" w:cs="Sylfaen"/>
                <w:sz w:val="16"/>
                <w:szCs w:val="16"/>
                <w:lang w:val="hy-AM"/>
              </w:rPr>
              <w:t>в:</w:t>
            </w:r>
            <w:r w:rsidRPr="00365C65">
              <w:rPr>
                <w:rFonts w:ascii="GHEA Grapalat" w:hAnsi="GHEA Grapalat"/>
                <w:sz w:val="16"/>
                <w:szCs w:val="16"/>
                <w:lang w:val="hy-AM"/>
              </w:rPr>
              <w:t>N 1913-</w:t>
            </w:r>
            <w:r w:rsidRPr="00365C65">
              <w:rPr>
                <w:rFonts w:ascii="GHEA Grapalat" w:hAnsi="GHEA Grapalat" w:cs="Sylfaen"/>
                <w:sz w:val="16"/>
                <w:szCs w:val="16"/>
                <w:lang w:val="hy-AM"/>
              </w:rPr>
              <w:t>Н:</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по решению</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одобренный</w:t>
            </w:r>
            <w:r w:rsidRPr="00365C65">
              <w:rPr>
                <w:rFonts w:ascii="GHEA Grapalat" w:hAnsi="GHEA Grapalat"/>
                <w:sz w:val="16"/>
                <w:szCs w:val="16"/>
                <w:lang w:val="hy-AM"/>
              </w:rPr>
              <w:t xml:space="preserve"> </w:t>
            </w:r>
            <w:r w:rsidRPr="00365C65">
              <w:rPr>
                <w:rFonts w:ascii="GHEA Grapalat" w:hAnsi="GHEA Grapalat" w:cs="Arial AM"/>
                <w:sz w:val="16"/>
                <w:szCs w:val="16"/>
                <w:lang w:val="hy-AM"/>
              </w:rPr>
              <w:t>"</w:t>
            </w:r>
            <w:r w:rsidRPr="00365C65">
              <w:rPr>
                <w:rFonts w:ascii="GHEA Grapalat" w:hAnsi="GHEA Grapalat" w:cs="Sylfaen"/>
                <w:sz w:val="16"/>
                <w:szCs w:val="16"/>
                <w:lang w:val="hy-AM"/>
              </w:rPr>
              <w:t>Свежий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фрукты</w:t>
            </w:r>
            <w:r w:rsidRPr="00365C65">
              <w:rPr>
                <w:rFonts w:ascii="GHEA Grapalat" w:hAnsi="GHEA Grapalat"/>
                <w:sz w:val="16"/>
                <w:szCs w:val="16"/>
                <w:lang w:val="hy-AM"/>
              </w:rPr>
              <w:t>-</w:t>
            </w:r>
            <w:r w:rsidRPr="00365C65">
              <w:rPr>
                <w:rFonts w:ascii="GHEA Grapalat" w:hAnsi="GHEA Grapalat" w:cs="Sylfaen"/>
                <w:sz w:val="16"/>
                <w:szCs w:val="16"/>
                <w:lang w:val="hy-AM"/>
              </w:rPr>
              <w:t>овощей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технический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регламента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и:</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Продукты питания</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безопасность</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о</w:t>
            </w:r>
            <w:r w:rsidRPr="00365C65">
              <w:rPr>
                <w:rFonts w:ascii="GHEA Grapalat" w:hAnsi="GHEA Grapalat" w:cs="Arial AM"/>
                <w:sz w:val="16"/>
                <w:szCs w:val="16"/>
                <w:lang w:val="hy-AM"/>
              </w:rPr>
              <w:t xml:space="preserve"> </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РА: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закона</w:t>
            </w:r>
            <w:r w:rsidRPr="00365C65">
              <w:rPr>
                <w:rFonts w:ascii="GHEA Grapalat" w:hAnsi="GHEA Grapalat"/>
                <w:sz w:val="16"/>
                <w:szCs w:val="16"/>
                <w:lang w:val="hy-AM"/>
              </w:rPr>
              <w:t>9-</w:t>
            </w:r>
            <w:r w:rsidRPr="00365C65">
              <w:rPr>
                <w:rFonts w:ascii="GHEA Grapalat" w:hAnsi="GHEA Grapalat" w:cs="Sylfaen"/>
                <w:sz w:val="16"/>
                <w:szCs w:val="16"/>
                <w:lang w:val="hy-AM"/>
              </w:rPr>
              <w:t>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статьи</w:t>
            </w:r>
            <w:r w:rsidRPr="00365C65">
              <w:rPr>
                <w:rFonts w:ascii="GHEA Grapalat" w:hAnsi="GHEA Grapalat"/>
                <w:sz w:val="16"/>
                <w:szCs w:val="16"/>
                <w:lang w:val="hy-AM"/>
              </w:rPr>
              <w:t>:</w:t>
            </w:r>
            <w:r w:rsidRPr="00365C65">
              <w:rPr>
                <w:rFonts w:ascii="GHEA Grapalat" w:hAnsi="GHEA Grapalat" w:cs="Tahoma"/>
                <w:color w:val="000000"/>
                <w:sz w:val="18"/>
                <w:szCs w:val="18"/>
                <w:lang w:val="hy-AM"/>
              </w:rPr>
              <w:t>еды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 xml:space="preserve">:  </w:t>
            </w:r>
          </w:p>
        </w:tc>
        <w:tc>
          <w:tcPr>
            <w:tcW w:w="672" w:type="dxa"/>
            <w:shd w:val="clear" w:color="auto" w:fill="auto"/>
          </w:tcPr>
          <w:p w:rsidR="00420336" w:rsidRPr="00365C65" w:rsidRDefault="00420336" w:rsidP="00420336">
            <w:pPr>
              <w:jc w:val="center"/>
              <w:rPr>
                <w:rFonts w:ascii="GHEA Grapalat" w:hAnsi="GHEA Grapalat"/>
                <w:sz w:val="20"/>
                <w:lang w:val="hy-AM"/>
              </w:rPr>
            </w:pPr>
            <w:r w:rsidRPr="00365C65">
              <w:rPr>
                <w:rFonts w:ascii="GHEA Grapalat" w:hAnsi="GHEA Grapalat" w:cs="Sylfaen"/>
                <w:sz w:val="20"/>
                <w:szCs w:val="20"/>
              </w:rPr>
              <w:lastRenderedPageBreak/>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lang w:val="hy-AM"/>
              </w:rPr>
            </w:pPr>
            <w:r w:rsidRPr="00365C65">
              <w:rPr>
                <w:rFonts w:ascii="GHEA Grapalat" w:hAnsi="GHEA Grapalat" w:cs="Calibri"/>
                <w:color w:val="000000"/>
                <w:sz w:val="20"/>
                <w:szCs w:val="20"/>
              </w:rPr>
              <w:t>280: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rPr>
                <w:rFonts w:ascii="GHEA Grapalat" w:hAnsi="GHEA Grapalat"/>
                <w:sz w:val="20"/>
              </w:rPr>
            </w:pPr>
            <w:r>
              <w:rPr>
                <w:rFonts w:ascii="GHEA Grapalat" w:hAnsi="GHEA Grapalat"/>
                <w:sz w:val="20"/>
              </w:rPr>
              <w:t>1008000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3600</w:t>
            </w:r>
          </w:p>
        </w:tc>
        <w:tc>
          <w:tcPr>
            <w:tcW w:w="1134" w:type="dxa"/>
            <w:shd w:val="clear" w:color="auto" w:fill="auto"/>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3600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rPr>
            </w:pPr>
            <w:r w:rsidRPr="00365C65">
              <w:rPr>
                <w:rFonts w:ascii="GHEA Grapalat" w:hAnsi="GHEA Grapalat"/>
                <w:sz w:val="20"/>
              </w:rPr>
              <w:lastRenderedPageBreak/>
              <w:t>41:</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15331167</w:t>
            </w: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20"/>
                <w:szCs w:val="20"/>
              </w:rPr>
              <w:t>Зеленый</w:t>
            </w:r>
            <w:proofErr w:type="gramStart"/>
            <w:r w:rsidRPr="00365C65">
              <w:rPr>
                <w:rFonts w:ascii="GHEA Grapalat" w:hAnsi="GHEA Grapalat"/>
                <w:color w:val="000000"/>
                <w:sz w:val="20"/>
                <w:szCs w:val="20"/>
              </w:rPr>
              <w:t>,</w:t>
            </w:r>
            <w:r w:rsidRPr="00365C65">
              <w:rPr>
                <w:rFonts w:ascii="GHEA Grapalat" w:hAnsi="GHEA Grapalat" w:cs="Sylfaen"/>
                <w:color w:val="000000"/>
                <w:sz w:val="20"/>
                <w:szCs w:val="20"/>
              </w:rPr>
              <w:t>с</w:t>
            </w:r>
            <w:proofErr w:type="gramEnd"/>
            <w:r w:rsidRPr="00365C65">
              <w:rPr>
                <w:rFonts w:ascii="GHEA Grapalat" w:hAnsi="GHEA Grapalat" w:cs="Sylfaen"/>
                <w:color w:val="000000"/>
                <w:sz w:val="20"/>
                <w:szCs w:val="20"/>
              </w:rPr>
              <w:t>мешанный</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18"/>
                <w:szCs w:val="18"/>
                <w:lang w:val="hy-AM"/>
              </w:rPr>
              <w:t>Смешанный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зеленого цвета</w:t>
            </w:r>
            <w:r w:rsidRPr="00365C65">
              <w:rPr>
                <w:rFonts w:ascii="GHEA Grapalat" w:hAnsi="GHEA Grapalat"/>
                <w:color w:val="000000"/>
                <w:sz w:val="18"/>
                <w:szCs w:val="18"/>
                <w:lang w:val="hy-AM"/>
              </w:rPr>
              <w:t xml:space="preserve">, 1 пучок,  </w:t>
            </w:r>
            <w:r w:rsidRPr="00365C65">
              <w:rPr>
                <w:rFonts w:ascii="GHEA Grapalat" w:hAnsi="GHEA Grapalat" w:cs="Sylfaen"/>
                <w:color w:val="000000"/>
                <w:sz w:val="18"/>
                <w:szCs w:val="18"/>
                <w:lang w:val="hy-AM"/>
              </w:rPr>
              <w:t>свежий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местный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производство</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травмы</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свежий</w:t>
            </w:r>
            <w:r w:rsidRPr="00365C65">
              <w:rPr>
                <w:rFonts w:ascii="GHEA Grapalat" w:hAnsi="GHEA Grapalat"/>
                <w:color w:val="000000"/>
                <w:sz w:val="18"/>
                <w:szCs w:val="18"/>
                <w:lang w:val="hy-AM"/>
              </w:rPr>
              <w:t>30%</w:t>
            </w:r>
            <w:r w:rsidRPr="00365C65">
              <w:rPr>
                <w:rFonts w:ascii="GHEA Grapalat" w:hAnsi="GHEA Grapalat" w:cs="Sylfaen"/>
                <w:color w:val="000000"/>
                <w:sz w:val="18"/>
                <w:szCs w:val="18"/>
                <w:lang w:val="hy-AM"/>
              </w:rPr>
              <w:t>Кориандр</w:t>
            </w:r>
            <w:r w:rsidRPr="00365C65">
              <w:rPr>
                <w:rFonts w:ascii="GHEA Grapalat" w:hAnsi="GHEA Grapalat"/>
                <w:color w:val="000000"/>
                <w:sz w:val="18"/>
                <w:szCs w:val="18"/>
                <w:lang w:val="hy-AM"/>
              </w:rPr>
              <w:t>, 10%</w:t>
            </w:r>
            <w:r w:rsidRPr="00365C65">
              <w:rPr>
                <w:rFonts w:ascii="GHEA Grapalat" w:hAnsi="GHEA Grapalat" w:cs="Sylfaen"/>
                <w:color w:val="000000"/>
                <w:sz w:val="18"/>
                <w:szCs w:val="18"/>
                <w:lang w:val="hy-AM"/>
              </w:rPr>
              <w:t>петрушка</w:t>
            </w:r>
            <w:r w:rsidRPr="00365C65">
              <w:rPr>
                <w:rFonts w:ascii="GHEA Grapalat" w:hAnsi="GHEA Grapalat"/>
                <w:color w:val="000000"/>
                <w:sz w:val="18"/>
                <w:szCs w:val="18"/>
                <w:lang w:val="hy-AM"/>
              </w:rPr>
              <w:t>, 10%</w:t>
            </w:r>
            <w:r w:rsidRPr="00365C65">
              <w:rPr>
                <w:rFonts w:ascii="GHEA Grapalat" w:hAnsi="GHEA Grapalat" w:cs="Sylfaen"/>
                <w:color w:val="000000"/>
                <w:sz w:val="18"/>
                <w:szCs w:val="18"/>
                <w:lang w:val="hy-AM"/>
              </w:rPr>
              <w:t>сельдерей</w:t>
            </w:r>
            <w:r w:rsidRPr="00365C65">
              <w:rPr>
                <w:rFonts w:ascii="GHEA Grapalat" w:hAnsi="GHEA Grapalat"/>
                <w:color w:val="000000"/>
                <w:sz w:val="18"/>
                <w:szCs w:val="18"/>
                <w:lang w:val="hy-AM"/>
              </w:rPr>
              <w:t>, 30%</w:t>
            </w:r>
            <w:r w:rsidRPr="00365C65">
              <w:rPr>
                <w:rFonts w:ascii="GHEA Grapalat" w:hAnsi="GHEA Grapalat" w:cs="Sylfaen"/>
                <w:color w:val="000000"/>
                <w:sz w:val="18"/>
                <w:szCs w:val="18"/>
                <w:lang w:val="hy-AM"/>
              </w:rPr>
              <w:t>укроп</w:t>
            </w:r>
            <w:r w:rsidRPr="00365C65">
              <w:rPr>
                <w:rFonts w:ascii="GHEA Grapalat" w:hAnsi="GHEA Grapalat"/>
                <w:color w:val="000000"/>
                <w:sz w:val="18"/>
                <w:szCs w:val="18"/>
                <w:lang w:val="hy-AM"/>
              </w:rPr>
              <w:t>, 10%</w:t>
            </w:r>
            <w:r w:rsidRPr="00365C65">
              <w:rPr>
                <w:rFonts w:ascii="GHEA Grapalat" w:hAnsi="GHEA Grapalat" w:cs="Sylfaen"/>
                <w:color w:val="000000"/>
                <w:sz w:val="18"/>
                <w:szCs w:val="18"/>
                <w:lang w:val="hy-AM"/>
              </w:rPr>
              <w:t>базилик</w:t>
            </w:r>
            <w:r w:rsidRPr="00365C65">
              <w:rPr>
                <w:rFonts w:ascii="GHEA Grapalat" w:hAnsi="GHEA Grapalat"/>
                <w:color w:val="000000"/>
                <w:sz w:val="18"/>
                <w:szCs w:val="18"/>
                <w:lang w:val="hy-AM"/>
              </w:rPr>
              <w:t>, 10%</w:t>
            </w:r>
            <w:r w:rsidRPr="00365C65">
              <w:rPr>
                <w:rFonts w:ascii="GHEA Grapalat" w:hAnsi="GHEA Grapalat" w:cs="Sylfaen"/>
                <w:color w:val="000000"/>
                <w:sz w:val="18"/>
                <w:szCs w:val="18"/>
                <w:lang w:val="hy-AM"/>
              </w:rPr>
              <w:t>лимон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 т. 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свежий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по соединению</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без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испорченный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высох</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sz w:val="16"/>
                <w:szCs w:val="16"/>
                <w:lang w:val="hy-AM"/>
              </w:rPr>
              <w:t>Безопасность</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и:</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этикетка: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в соответствии с</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РА: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правительства</w:t>
            </w:r>
            <w:r w:rsidRPr="00365C65">
              <w:rPr>
                <w:rFonts w:ascii="GHEA Grapalat" w:hAnsi="GHEA Grapalat"/>
                <w:sz w:val="16"/>
                <w:szCs w:val="16"/>
                <w:lang w:val="hy-AM"/>
              </w:rPr>
              <w:t>2006 г.</w:t>
            </w:r>
            <w:r w:rsidRPr="00365C65">
              <w:rPr>
                <w:rFonts w:ascii="GHEA Grapalat" w:hAnsi="GHEA Grapalat" w:cs="Sylfaen"/>
                <w:sz w:val="16"/>
                <w:szCs w:val="16"/>
                <w:lang w:val="hy-AM"/>
              </w:rPr>
              <w:t>тот</w:t>
            </w:r>
            <w:r w:rsidRPr="00365C65">
              <w:rPr>
                <w:rFonts w:ascii="GHEA Grapalat" w:hAnsi="GHEA Grapalat"/>
                <w:sz w:val="16"/>
                <w:szCs w:val="16"/>
                <w:lang w:val="hy-AM"/>
              </w:rPr>
              <w:t>.</w:t>
            </w:r>
            <w:r w:rsidRPr="00365C65">
              <w:rPr>
                <w:rFonts w:ascii="GHEA Grapalat" w:hAnsi="GHEA Grapalat" w:cs="Sylfaen"/>
                <w:sz w:val="16"/>
                <w:szCs w:val="16"/>
                <w:lang w:val="hy-AM"/>
              </w:rPr>
              <w:t>декабрь</w:t>
            </w:r>
            <w:r w:rsidRPr="00365C65">
              <w:rPr>
                <w:rFonts w:ascii="GHEA Grapalat" w:hAnsi="GHEA Grapalat"/>
                <w:sz w:val="16"/>
                <w:szCs w:val="16"/>
                <w:lang w:val="hy-AM"/>
              </w:rPr>
              <w:t>21-</w:t>
            </w:r>
            <w:r w:rsidRPr="00365C65">
              <w:rPr>
                <w:rFonts w:ascii="GHEA Grapalat" w:hAnsi="GHEA Grapalat" w:cs="Sylfaen"/>
                <w:sz w:val="16"/>
                <w:szCs w:val="16"/>
                <w:lang w:val="hy-AM"/>
              </w:rPr>
              <w:t>в:</w:t>
            </w:r>
            <w:r w:rsidRPr="00365C65">
              <w:rPr>
                <w:rFonts w:ascii="GHEA Grapalat" w:hAnsi="GHEA Grapalat"/>
                <w:sz w:val="16"/>
                <w:szCs w:val="16"/>
                <w:lang w:val="hy-AM"/>
              </w:rPr>
              <w:t>N 1913-</w:t>
            </w:r>
            <w:r w:rsidRPr="00365C65">
              <w:rPr>
                <w:rFonts w:ascii="GHEA Grapalat" w:hAnsi="GHEA Grapalat" w:cs="Sylfaen"/>
                <w:sz w:val="16"/>
                <w:szCs w:val="16"/>
                <w:lang w:val="hy-AM"/>
              </w:rPr>
              <w:t>Н:</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по решению</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одобренный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РА: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Свежий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фрукты</w:t>
            </w:r>
            <w:r w:rsidRPr="00365C65">
              <w:rPr>
                <w:rFonts w:ascii="GHEA Grapalat" w:hAnsi="GHEA Grapalat"/>
                <w:sz w:val="16"/>
                <w:szCs w:val="16"/>
                <w:lang w:val="hy-AM"/>
              </w:rPr>
              <w:t>-</w:t>
            </w:r>
            <w:r w:rsidRPr="00365C65">
              <w:rPr>
                <w:rFonts w:ascii="GHEA Grapalat" w:hAnsi="GHEA Grapalat" w:cs="Sylfaen"/>
                <w:sz w:val="16"/>
                <w:szCs w:val="16"/>
                <w:lang w:val="hy-AM"/>
              </w:rPr>
              <w:t>овощей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технический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регламента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и:</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Продукты питания</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безопасность</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о</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РА: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закона</w:t>
            </w:r>
            <w:r w:rsidRPr="00365C65">
              <w:rPr>
                <w:rFonts w:ascii="GHEA Grapalat" w:hAnsi="GHEA Grapalat"/>
                <w:sz w:val="16"/>
                <w:szCs w:val="16"/>
                <w:lang w:val="hy-AM"/>
              </w:rPr>
              <w:t>9-</w:t>
            </w:r>
            <w:r w:rsidRPr="00365C65">
              <w:rPr>
                <w:rFonts w:ascii="GHEA Grapalat" w:hAnsi="GHEA Grapalat" w:cs="Sylfaen"/>
                <w:sz w:val="16"/>
                <w:szCs w:val="16"/>
                <w:lang w:val="hy-AM"/>
              </w:rPr>
              <w:t>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статьи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 xml:space="preserve">:  </w:t>
            </w:r>
          </w:p>
        </w:tc>
        <w:tc>
          <w:tcPr>
            <w:tcW w:w="672" w:type="dxa"/>
            <w:shd w:val="clear" w:color="auto" w:fill="auto"/>
          </w:tcPr>
          <w:p w:rsidR="00420336" w:rsidRPr="00365C65" w:rsidRDefault="00420336" w:rsidP="00420336">
            <w:pPr>
              <w:jc w:val="center"/>
              <w:rPr>
                <w:rFonts w:ascii="GHEA Grapalat" w:hAnsi="GHEA Grapalat"/>
                <w:sz w:val="20"/>
              </w:rPr>
            </w:pPr>
            <w:r w:rsidRPr="00365C65">
              <w:rPr>
                <w:rFonts w:ascii="GHEA Grapalat" w:hAnsi="GHEA Grapalat" w:cs="Sylfaen"/>
                <w:sz w:val="20"/>
                <w:szCs w:val="20"/>
              </w:rPr>
              <w:t>кг</w:t>
            </w:r>
          </w:p>
        </w:tc>
        <w:tc>
          <w:tcPr>
            <w:tcW w:w="811" w:type="dxa"/>
            <w:tcBorders>
              <w:top w:val="nil"/>
              <w:left w:val="single" w:sz="4" w:space="0" w:color="auto"/>
              <w:bottom w:val="single" w:sz="4" w:space="0" w:color="auto"/>
              <w:right w:val="single" w:sz="4" w:space="0" w:color="auto"/>
            </w:tcBorders>
            <w:shd w:val="clear" w:color="auto" w:fill="auto"/>
            <w:vAlign w:val="bottom"/>
          </w:tcPr>
          <w:p w:rsidR="00420336" w:rsidRPr="006F6A47" w:rsidRDefault="00420336" w:rsidP="00420336">
            <w:pPr>
              <w:rPr>
                <w:rFonts w:ascii="GHEA Grapalat" w:hAnsi="GHEA Grapalat"/>
                <w:sz w:val="20"/>
              </w:rPr>
            </w:pPr>
            <w:r>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420336" w:rsidRPr="006F6A47" w:rsidRDefault="00420336" w:rsidP="00420336">
            <w:pPr>
              <w:rPr>
                <w:rFonts w:ascii="GHEA Grapalat" w:hAnsi="GHEA Grapalat"/>
                <w:sz w:val="20"/>
              </w:rPr>
            </w:pPr>
            <w:r>
              <w:rPr>
                <w:rFonts w:ascii="GHEA Grapalat" w:hAnsi="GHEA Grapalat"/>
                <w:sz w:val="20"/>
              </w:rPr>
              <w:t>75000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250</w:t>
            </w:r>
          </w:p>
        </w:tc>
        <w:tc>
          <w:tcPr>
            <w:tcW w:w="1134" w:type="dxa"/>
            <w:shd w:val="clear" w:color="auto" w:fill="auto"/>
          </w:tcPr>
          <w:p w:rsidR="00420336" w:rsidRPr="00365C65" w:rsidRDefault="00420336" w:rsidP="00420336">
            <w:pPr>
              <w:rPr>
                <w:rFonts w:ascii="GHEA Grapalat" w:hAnsi="GHEA Grapalat"/>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lang w:val="hy-AM"/>
              </w:rPr>
            </w:pPr>
            <w:r>
              <w:rPr>
                <w:rFonts w:ascii="GHEA Grapalat" w:hAnsi="GHEA Grapalat" w:cs="Calibri"/>
                <w:color w:val="000000"/>
                <w:sz w:val="16"/>
                <w:szCs w:val="16"/>
              </w:rPr>
              <w:t>250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r w:rsidR="00420336" w:rsidRPr="00BA1853" w:rsidTr="00420336">
        <w:trPr>
          <w:trHeight w:val="153"/>
        </w:trPr>
        <w:tc>
          <w:tcPr>
            <w:tcW w:w="1274" w:type="dxa"/>
            <w:gridSpan w:val="2"/>
            <w:shd w:val="clear" w:color="auto" w:fill="auto"/>
          </w:tcPr>
          <w:p w:rsidR="00420336" w:rsidRPr="00365C65" w:rsidRDefault="00420336" w:rsidP="00420336">
            <w:pPr>
              <w:pStyle w:val="aff3"/>
              <w:jc w:val="right"/>
              <w:rPr>
                <w:rFonts w:ascii="GHEA Grapalat" w:hAnsi="GHEA Grapalat"/>
              </w:rPr>
            </w:pPr>
            <w:r w:rsidRPr="00365C65">
              <w:rPr>
                <w:rFonts w:ascii="GHEA Grapalat" w:hAnsi="GHEA Grapalat"/>
                <w:sz w:val="20"/>
              </w:rPr>
              <w:t>54:</w:t>
            </w:r>
          </w:p>
        </w:tc>
        <w:tc>
          <w:tcPr>
            <w:tcW w:w="823"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olor w:val="000000"/>
                <w:sz w:val="20"/>
                <w:szCs w:val="20"/>
              </w:rPr>
              <w:t>15842100</w:t>
            </w:r>
          </w:p>
          <w:p w:rsidR="00420336" w:rsidRPr="00365C65" w:rsidRDefault="00420336" w:rsidP="00420336">
            <w:pPr>
              <w:rPr>
                <w:rFonts w:ascii="GHEA Grapalat" w:hAnsi="GHEA Grapalat"/>
                <w:sz w:val="20"/>
                <w:lang w:val="hy-AM"/>
              </w:rPr>
            </w:pPr>
          </w:p>
        </w:tc>
        <w:tc>
          <w:tcPr>
            <w:tcW w:w="1022"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sz w:val="20"/>
                <w:szCs w:val="20"/>
              </w:rPr>
              <w:t>Шоколад</w:t>
            </w:r>
            <w:r w:rsidRPr="00365C65">
              <w:rPr>
                <w:rFonts w:ascii="GHEA Grapalat" w:hAnsi="GHEA Grapalat"/>
                <w:sz w:val="20"/>
                <w:szCs w:val="20"/>
              </w:rPr>
              <w:t>/</w:t>
            </w:r>
            <w:r w:rsidRPr="00365C65">
              <w:rPr>
                <w:rFonts w:ascii="GHEA Grapalat" w:hAnsi="GHEA Grapalat" w:cs="Sylfaen"/>
                <w:sz w:val="20"/>
                <w:szCs w:val="20"/>
              </w:rPr>
              <w:t>шоколад</w:t>
            </w:r>
            <w:r w:rsidRPr="00365C65">
              <w:rPr>
                <w:rFonts w:ascii="GHEA Grapalat" w:hAnsi="GHEA Grapalat"/>
                <w:sz w:val="20"/>
                <w:szCs w:val="20"/>
              </w:rPr>
              <w:t xml:space="preserve"> </w:t>
            </w:r>
            <w:r w:rsidRPr="00365C65">
              <w:rPr>
                <w:rFonts w:ascii="GHEA Grapalat" w:hAnsi="GHEA Grapalat" w:cs="Sylfaen"/>
                <w:sz w:val="20"/>
                <w:szCs w:val="20"/>
              </w:rPr>
              <w:t>продукт</w:t>
            </w:r>
            <w:r w:rsidRPr="00365C65">
              <w:rPr>
                <w:rFonts w:ascii="GHEA Grapalat" w:hAnsi="GHEA Grapalat"/>
                <w:sz w:val="20"/>
                <w:szCs w:val="20"/>
              </w:rPr>
              <w:t>/</w:t>
            </w:r>
          </w:p>
        </w:tc>
        <w:tc>
          <w:tcPr>
            <w:tcW w:w="855"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Arial"/>
                <w:sz w:val="20"/>
              </w:rPr>
              <w:t>РА или эквивалент</w:t>
            </w:r>
          </w:p>
        </w:tc>
        <w:tc>
          <w:tcPr>
            <w:tcW w:w="5807" w:type="dxa"/>
            <w:shd w:val="clear" w:color="auto" w:fill="auto"/>
          </w:tcPr>
          <w:p w:rsidR="00420336" w:rsidRPr="00365C65" w:rsidRDefault="00420336" w:rsidP="00420336">
            <w:pPr>
              <w:rPr>
                <w:rFonts w:ascii="GHEA Grapalat" w:hAnsi="GHEA Grapalat"/>
                <w:sz w:val="20"/>
                <w:lang w:val="hy-AM"/>
              </w:rPr>
            </w:pPr>
            <w:r w:rsidRPr="00365C65">
              <w:rPr>
                <w:rFonts w:ascii="GHEA Grapalat" w:hAnsi="GHEA Grapalat" w:cs="Sylfaen"/>
                <w:color w:val="000000"/>
                <w:sz w:val="18"/>
                <w:szCs w:val="18"/>
                <w:lang w:val="hy-AM"/>
              </w:rPr>
              <w:t>Шоколад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вставить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Ингредиенты: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Сахар</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овощной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масло</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фундук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молока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пыль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какао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пыль</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килокалория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меньшей мере</w:t>
            </w:r>
            <w:r w:rsidRPr="00365C65">
              <w:rPr>
                <w:rFonts w:ascii="GHEA Grapalat" w:hAnsi="GHEA Grapalat"/>
                <w:color w:val="000000"/>
                <w:sz w:val="18"/>
                <w:szCs w:val="18"/>
                <w:lang w:val="hy-AM"/>
              </w:rPr>
              <w:t>100</w:t>
            </w:r>
            <w:r w:rsidRPr="00365C65">
              <w:rPr>
                <w:rFonts w:ascii="GHEA Grapalat" w:hAnsi="GHEA Grapalat" w:cs="Sylfaen"/>
                <w:color w:val="000000"/>
                <w:sz w:val="18"/>
                <w:szCs w:val="18"/>
                <w:lang w:val="hy-AM"/>
              </w:rPr>
              <w:t>письмо</w:t>
            </w:r>
            <w:r w:rsidRPr="00365C65">
              <w:rPr>
                <w:rFonts w:ascii="GHEA Grapalat" w:hAnsi="GHEA Grapalat"/>
                <w:color w:val="000000"/>
                <w:sz w:val="18"/>
                <w:szCs w:val="18"/>
                <w:lang w:val="hy-AM"/>
              </w:rPr>
              <w:t>/ 539 г</w:t>
            </w:r>
            <w:r w:rsidRPr="00365C65">
              <w:rPr>
                <w:rFonts w:ascii="GHEA Grapalat" w:hAnsi="GHEA Grapalat" w:cs="Sylfaen"/>
                <w:color w:val="000000"/>
                <w:sz w:val="18"/>
                <w:szCs w:val="18"/>
                <w:lang w:val="hy-AM"/>
              </w:rPr>
              <w:t>Белок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меньшей мере</w:t>
            </w:r>
            <w:r w:rsidRPr="00365C65">
              <w:rPr>
                <w:rFonts w:ascii="GHEA Grapalat" w:hAnsi="GHEA Grapalat"/>
                <w:color w:val="000000"/>
                <w:sz w:val="18"/>
                <w:szCs w:val="18"/>
                <w:lang w:val="hy-AM"/>
              </w:rPr>
              <w:t>100</w:t>
            </w:r>
            <w:r w:rsidRPr="00365C65">
              <w:rPr>
                <w:rFonts w:ascii="GHEA Grapalat" w:hAnsi="GHEA Grapalat" w:cs="Sylfaen"/>
                <w:color w:val="000000"/>
                <w:sz w:val="18"/>
                <w:szCs w:val="18"/>
                <w:lang w:val="hy-AM"/>
              </w:rPr>
              <w:t>письмо</w:t>
            </w:r>
            <w:r w:rsidRPr="00365C65">
              <w:rPr>
                <w:rFonts w:ascii="GHEA Grapalat" w:hAnsi="GHEA Grapalat"/>
                <w:color w:val="000000"/>
                <w:sz w:val="18"/>
                <w:szCs w:val="18"/>
                <w:lang w:val="hy-AM"/>
              </w:rPr>
              <w:t>/6,3 г</w:t>
            </w:r>
            <w:r w:rsidRPr="00365C65">
              <w:rPr>
                <w:rFonts w:ascii="GHEA Grapalat" w:hAnsi="GHEA Grapalat" w:cs="Sylfaen"/>
                <w:color w:val="000000"/>
                <w:sz w:val="18"/>
                <w:szCs w:val="18"/>
                <w:lang w:val="hy-AM"/>
              </w:rPr>
              <w:t>Жиры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меньшей мере</w:t>
            </w:r>
            <w:r w:rsidRPr="00365C65">
              <w:rPr>
                <w:rFonts w:ascii="GHEA Grapalat" w:hAnsi="GHEA Grapalat"/>
                <w:color w:val="000000"/>
                <w:sz w:val="18"/>
                <w:szCs w:val="18"/>
                <w:lang w:val="hy-AM"/>
              </w:rPr>
              <w:t>100</w:t>
            </w:r>
            <w:r w:rsidRPr="00365C65">
              <w:rPr>
                <w:rFonts w:ascii="GHEA Grapalat" w:hAnsi="GHEA Grapalat" w:cs="Sylfaen"/>
                <w:color w:val="000000"/>
                <w:sz w:val="18"/>
                <w:szCs w:val="18"/>
                <w:lang w:val="hy-AM"/>
              </w:rPr>
              <w:t>письмо</w:t>
            </w:r>
            <w:r w:rsidRPr="00365C65">
              <w:rPr>
                <w:rFonts w:ascii="GHEA Grapalat" w:hAnsi="GHEA Grapalat"/>
                <w:color w:val="000000"/>
                <w:sz w:val="18"/>
                <w:szCs w:val="18"/>
                <w:lang w:val="hy-AM"/>
              </w:rPr>
              <w:t>/30,9 г</w:t>
            </w:r>
            <w:r w:rsidRPr="00365C65">
              <w:rPr>
                <w:rFonts w:ascii="GHEA Grapalat" w:hAnsi="GHEA Grapalat" w:cs="Sylfaen"/>
                <w:color w:val="000000"/>
                <w:sz w:val="18"/>
                <w:szCs w:val="18"/>
                <w:lang w:val="hy-AM"/>
              </w:rPr>
              <w:t>Углеводы</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по меньшей мере</w:t>
            </w:r>
            <w:r w:rsidRPr="00365C65">
              <w:rPr>
                <w:rFonts w:ascii="GHEA Grapalat" w:hAnsi="GHEA Grapalat"/>
                <w:color w:val="000000"/>
                <w:sz w:val="18"/>
                <w:szCs w:val="18"/>
                <w:lang w:val="hy-AM"/>
              </w:rPr>
              <w:t>100</w:t>
            </w:r>
            <w:r w:rsidRPr="00365C65">
              <w:rPr>
                <w:rFonts w:ascii="GHEA Grapalat" w:hAnsi="GHEA Grapalat" w:cs="Sylfaen"/>
                <w:color w:val="000000"/>
                <w:sz w:val="18"/>
                <w:szCs w:val="18"/>
                <w:lang w:val="hy-AM"/>
              </w:rPr>
              <w:t>с:</w:t>
            </w:r>
            <w:r w:rsidRPr="00365C65">
              <w:rPr>
                <w:rFonts w:ascii="GHEA Grapalat" w:hAnsi="GHEA Grapalat"/>
                <w:color w:val="000000"/>
                <w:sz w:val="18"/>
                <w:szCs w:val="18"/>
                <w:lang w:val="hy-AM"/>
              </w:rPr>
              <w:t>/57,5 г.</w:t>
            </w:r>
            <w:r w:rsidRPr="00365C65">
              <w:rPr>
                <w:rFonts w:ascii="GHEA Grapalat" w:hAnsi="GHEA Grapalat" w:cs="Sylfaen"/>
                <w:b/>
                <w:color w:val="000000" w:themeColor="text1"/>
                <w:sz w:val="18"/>
                <w:szCs w:val="18"/>
                <w:lang w:val="hy-AM"/>
              </w:rPr>
              <w:t>Упаковка:</w:t>
            </w:r>
            <w:r w:rsidRPr="00365C65">
              <w:rPr>
                <w:rFonts w:ascii="GHEA Grapalat" w:hAnsi="GHEA Grapalat"/>
                <w:b/>
                <w:color w:val="000000" w:themeColor="text1"/>
                <w:sz w:val="18"/>
                <w:szCs w:val="18"/>
                <w:lang w:val="hy-AM"/>
              </w:rPr>
              <w:t>200-250 г</w:t>
            </w:r>
            <w:r w:rsidRPr="00365C65">
              <w:rPr>
                <w:rFonts w:ascii="GHEA Grapalat" w:hAnsi="GHEA Grapalat" w:cs="Sylfaen"/>
                <w:b/>
                <w:color w:val="000000" w:themeColor="text1"/>
                <w:sz w:val="18"/>
                <w:szCs w:val="18"/>
                <w:lang w:val="hy-AM"/>
              </w:rPr>
              <w:t>стекло</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или</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другой</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с контейнерами</w:t>
            </w:r>
            <w:r w:rsidRPr="00365C65">
              <w:rPr>
                <w:rFonts w:ascii="GHEA Grapalat" w:hAnsi="GHEA Grapalat"/>
                <w:color w:val="000000" w:themeColor="text1"/>
                <w:sz w:val="18"/>
                <w:szCs w:val="18"/>
                <w:lang w:val="hy-AM"/>
              </w:rPr>
              <w:t>:</w:t>
            </w:r>
            <w:r w:rsidRPr="00365C65">
              <w:rPr>
                <w:rFonts w:ascii="GHEA Grapalat" w:hAnsi="GHEA Grapalat" w:cs="Sylfaen"/>
                <w:color w:val="000000"/>
                <w:sz w:val="18"/>
                <w:szCs w:val="18"/>
                <w:lang w:val="hy-AM"/>
              </w:rPr>
              <w:t>Право на участие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период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данный момент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меньше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чем</w:t>
            </w:r>
            <w:r w:rsidRPr="00365C65">
              <w:rPr>
                <w:rFonts w:ascii="GHEA Grapalat" w:hAnsi="GHEA Grapalat"/>
                <w:color w:val="000000"/>
                <w:sz w:val="18"/>
                <w:szCs w:val="18"/>
                <w:lang w:val="hy-AM"/>
              </w:rPr>
              <w:t>70%.</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упаковка</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идентификация: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 соответствии 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880:</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N 021/2011),</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декабрь</w:t>
            </w:r>
            <w:r w:rsidRPr="00365C65">
              <w:rPr>
                <w:rFonts w:ascii="GHEA Grapalat" w:hAnsi="GHEA Grapalat"/>
                <w:color w:val="000000"/>
                <w:sz w:val="18"/>
                <w:szCs w:val="18"/>
                <w:lang w:val="hy-AM"/>
              </w:rPr>
              <w:t>9-</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881:</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этого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маркировка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частично</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N 022/2011),</w:t>
            </w:r>
            <w:r w:rsidRPr="00365C65">
              <w:rPr>
                <w:rFonts w:ascii="GHEA Grapalat" w:hAnsi="GHEA Grapalat" w:cs="Sylfaen"/>
                <w:color w:val="000000"/>
                <w:sz w:val="18"/>
                <w:szCs w:val="18"/>
                <w:lang w:val="hy-AM"/>
              </w:rPr>
              <w:t>Евразийский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экономический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совет</w:t>
            </w:r>
            <w:r w:rsidRPr="00365C65">
              <w:rPr>
                <w:rFonts w:ascii="GHEA Grapalat" w:hAnsi="GHEA Grapalat"/>
                <w:color w:val="000000"/>
                <w:sz w:val="18"/>
                <w:szCs w:val="18"/>
                <w:lang w:val="hy-AM"/>
              </w:rPr>
              <w:t>2012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Июль</w:t>
            </w:r>
            <w:r w:rsidRPr="00365C65">
              <w:rPr>
                <w:rFonts w:ascii="GHEA Grapalat" w:hAnsi="GHEA Grapalat"/>
                <w:color w:val="000000"/>
                <w:sz w:val="18"/>
                <w:szCs w:val="18"/>
                <w:lang w:val="hy-AM"/>
              </w:rPr>
              <w:t>20-</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58</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одобренный</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Пищевая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добавок</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ароматизаторов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технологический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вспомогательный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средства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презентабельный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требования</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29/2012),</w:t>
            </w:r>
            <w:r w:rsidRPr="00365C65">
              <w:rPr>
                <w:rFonts w:ascii="GHEA Grapalat" w:hAnsi="GHEA Grapalat" w:cs="Sylfaen"/>
                <w:color w:val="000000"/>
                <w:sz w:val="18"/>
                <w:szCs w:val="18"/>
                <w:lang w:val="hy-AM"/>
              </w:rPr>
              <w:t>Таможня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союз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комиссии</w:t>
            </w:r>
            <w:r w:rsidRPr="00365C65">
              <w:rPr>
                <w:rFonts w:ascii="GHEA Grapalat" w:hAnsi="GHEA Grapalat"/>
                <w:color w:val="000000"/>
                <w:sz w:val="18"/>
                <w:szCs w:val="18"/>
                <w:lang w:val="hy-AM"/>
              </w:rPr>
              <w:t>2011 год</w:t>
            </w:r>
            <w:r w:rsidRPr="00365C65">
              <w:rPr>
                <w:rFonts w:ascii="GHEA Grapalat" w:hAnsi="GHEA Grapalat" w:cs="Sylfaen"/>
                <w:color w:val="000000"/>
                <w:sz w:val="18"/>
                <w:szCs w:val="18"/>
                <w:lang w:val="hy-AM"/>
              </w:rPr>
              <w:t>год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Август</w:t>
            </w:r>
            <w:r w:rsidRPr="00365C65">
              <w:rPr>
                <w:rFonts w:ascii="GHEA Grapalat" w:hAnsi="GHEA Grapalat"/>
                <w:color w:val="000000"/>
                <w:sz w:val="18"/>
                <w:szCs w:val="18"/>
                <w:lang w:val="hy-AM"/>
              </w:rPr>
              <w:t>16-</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число</w:t>
            </w:r>
            <w:r w:rsidRPr="00365C65">
              <w:rPr>
                <w:rFonts w:ascii="GHEA Grapalat" w:hAnsi="GHEA Grapalat"/>
                <w:color w:val="000000"/>
                <w:sz w:val="18"/>
                <w:szCs w:val="18"/>
                <w:lang w:val="hy-AM"/>
              </w:rPr>
              <w:t>769:</w:t>
            </w:r>
            <w:r w:rsidRPr="00365C65">
              <w:rPr>
                <w:rFonts w:ascii="GHEA Grapalat" w:hAnsi="GHEA Grapalat" w:cs="Sylfaen"/>
                <w:color w:val="000000"/>
                <w:sz w:val="18"/>
                <w:szCs w:val="18"/>
                <w:lang w:val="hy-AM"/>
              </w:rPr>
              <w:t>по решению</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принял</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упаковки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ММ: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ТК:</w:t>
            </w:r>
            <w:r w:rsidRPr="00365C65">
              <w:rPr>
                <w:rFonts w:ascii="GHEA Grapalat" w:hAnsi="GHEA Grapalat"/>
                <w:color w:val="000000"/>
                <w:sz w:val="18"/>
                <w:szCs w:val="18"/>
                <w:lang w:val="hy-AM"/>
              </w:rPr>
              <w:t>005/2011)</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правила</w:t>
            </w:r>
            <w:r w:rsidRPr="00365C65">
              <w:rPr>
                <w:rFonts w:ascii="GHEA Grapalat" w:hAnsi="GHEA Grapalat"/>
                <w:color w:val="000000"/>
                <w:sz w:val="18"/>
                <w:szCs w:val="18"/>
                <w:lang w:val="hy-AM"/>
              </w:rPr>
              <w:t>,</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Продукты питания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безопасность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w:t>
            </w:r>
            <w:r w:rsidRPr="00365C65">
              <w:rPr>
                <w:rFonts w:ascii="GHEA Grapalat" w:hAnsi="GHEA Grapalat" w:cs="Arial AM"/>
                <w:color w:val="000000"/>
                <w:sz w:val="18"/>
                <w:szCs w:val="18"/>
                <w:lang w:val="hy-AM"/>
              </w:rPr>
              <w:t xml:space="preserve"> </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РА: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закона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Ярлык: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читаемый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Еда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технический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согласно спецификации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или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предложения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условия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приложение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прийти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случай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непоследовательность</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исправление</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срок:</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является</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определенный</w:t>
            </w:r>
            <w:r w:rsidRPr="00365C65">
              <w:rPr>
                <w:rFonts w:ascii="GHEA Grapalat" w:hAnsi="GHEA Grapalat"/>
                <w:color w:val="000000"/>
                <w:sz w:val="18"/>
                <w:szCs w:val="18"/>
                <w:lang w:val="hy-AM"/>
              </w:rPr>
              <w:t>1:</w:t>
            </w:r>
            <w:r w:rsidRPr="00365C65">
              <w:rPr>
                <w:rFonts w:ascii="GHEA Grapalat" w:hAnsi="GHEA Grapalat" w:cs="Sylfaen"/>
                <w:color w:val="000000"/>
                <w:sz w:val="18"/>
                <w:szCs w:val="18"/>
                <w:lang w:val="hy-AM"/>
              </w:rPr>
              <w:t>день</w:t>
            </w:r>
            <w:r w:rsidRPr="00365C65">
              <w:rPr>
                <w:rFonts w:ascii="GHEA Grapalat" w:hAnsi="GHEA Grapalat"/>
                <w:color w:val="000000"/>
                <w:sz w:val="18"/>
                <w:szCs w:val="18"/>
                <w:lang w:val="hy-AM"/>
              </w:rPr>
              <w:t>:</w:t>
            </w:r>
          </w:p>
        </w:tc>
        <w:tc>
          <w:tcPr>
            <w:tcW w:w="672" w:type="dxa"/>
            <w:shd w:val="clear" w:color="auto" w:fill="auto"/>
          </w:tcPr>
          <w:p w:rsidR="00420336" w:rsidRPr="00365C65" w:rsidRDefault="00420336" w:rsidP="00420336">
            <w:pPr>
              <w:rPr>
                <w:rFonts w:ascii="GHEA Grapalat" w:hAnsi="GHEA Grapalat"/>
                <w:sz w:val="20"/>
              </w:rPr>
            </w:pPr>
            <w:r w:rsidRPr="00365C65">
              <w:rPr>
                <w:rFonts w:ascii="GHEA Grapalat" w:hAnsi="GHEA Grapalat" w:cs="Sylfaen"/>
                <w:sz w:val="20"/>
                <w:szCs w:val="20"/>
              </w:rPr>
              <w:t>письмо</w:t>
            </w:r>
          </w:p>
        </w:tc>
        <w:tc>
          <w:tcPr>
            <w:tcW w:w="811" w:type="dxa"/>
            <w:tcBorders>
              <w:top w:val="nil"/>
              <w:left w:val="single" w:sz="4" w:space="0" w:color="auto"/>
              <w:bottom w:val="single" w:sz="4" w:space="0" w:color="auto"/>
              <w:right w:val="single" w:sz="4" w:space="0" w:color="auto"/>
            </w:tcBorders>
            <w:shd w:val="clear" w:color="auto" w:fill="auto"/>
          </w:tcPr>
          <w:p w:rsidR="00420336" w:rsidRPr="00365C65" w:rsidRDefault="00420336" w:rsidP="00420336">
            <w:pPr>
              <w:rPr>
                <w:rFonts w:ascii="GHEA Grapalat" w:hAnsi="GHEA Grapalat"/>
                <w:sz w:val="20"/>
              </w:rPr>
            </w:pPr>
            <w:r w:rsidRPr="00365C65">
              <w:rPr>
                <w:rFonts w:ascii="GHEA Grapalat" w:hAnsi="GHEA Grapalat"/>
                <w:sz w:val="20"/>
              </w:rPr>
              <w:t>800</w:t>
            </w:r>
          </w:p>
        </w:tc>
        <w:tc>
          <w:tcPr>
            <w:tcW w:w="1080" w:type="dxa"/>
            <w:tcBorders>
              <w:top w:val="nil"/>
              <w:left w:val="single" w:sz="4" w:space="0" w:color="auto"/>
              <w:bottom w:val="single" w:sz="4" w:space="0" w:color="auto"/>
              <w:right w:val="single" w:sz="4" w:space="0" w:color="auto"/>
            </w:tcBorders>
            <w:shd w:val="clear" w:color="auto" w:fill="auto"/>
          </w:tcPr>
          <w:p w:rsidR="00420336" w:rsidRPr="005E134B" w:rsidRDefault="00420336" w:rsidP="00420336">
            <w:pPr>
              <w:rPr>
                <w:rFonts w:ascii="GHEA Grapalat" w:hAnsi="GHEA Grapalat"/>
                <w:sz w:val="20"/>
              </w:rPr>
            </w:pPr>
            <w:r w:rsidRPr="00365C65">
              <w:rPr>
                <w:rFonts w:ascii="GHEA Grapalat" w:hAnsi="GHEA Grapalat"/>
                <w:sz w:val="20"/>
              </w:rPr>
              <w:t>280 000</w:t>
            </w:r>
          </w:p>
        </w:tc>
        <w:tc>
          <w:tcPr>
            <w:tcW w:w="586"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rPr>
            </w:pPr>
            <w:r w:rsidRPr="00365C65">
              <w:rPr>
                <w:rFonts w:ascii="GHEA Grapalat" w:hAnsi="GHEA Grapalat" w:cs="Calibri"/>
                <w:color w:val="000000"/>
                <w:sz w:val="16"/>
                <w:szCs w:val="16"/>
              </w:rPr>
              <w:t>250</w:t>
            </w:r>
          </w:p>
        </w:tc>
        <w:tc>
          <w:tcPr>
            <w:tcW w:w="1134" w:type="dxa"/>
            <w:shd w:val="clear" w:color="auto" w:fill="auto"/>
          </w:tcPr>
          <w:p w:rsidR="00420336" w:rsidRPr="00365C65" w:rsidRDefault="00420336" w:rsidP="00420336">
            <w:pPr>
              <w:autoSpaceDE w:val="0"/>
              <w:autoSpaceDN w:val="0"/>
              <w:adjustRightInd w:val="0"/>
              <w:rPr>
                <w:rFonts w:ascii="GHEA Grapalat" w:eastAsiaTheme="minorHAnsi" w:hAnsi="GHEA Grapalat" w:cs="Calibri"/>
                <w:b/>
                <w:bCs/>
                <w:color w:val="000000"/>
                <w:sz w:val="16"/>
                <w:szCs w:val="16"/>
              </w:rPr>
            </w:pPr>
            <w:r w:rsidRPr="00675910">
              <w:rPr>
                <w:rFonts w:ascii="GHEA Grapalat" w:hAnsi="GHEA Grapalat"/>
                <w:sz w:val="16"/>
                <w:szCs w:val="16"/>
                <w:lang w:val="hy-AM"/>
              </w:rPr>
              <w:t>Вопрос:</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Веди</w:t>
            </w:r>
            <w:r w:rsidRPr="00675910">
              <w:rPr>
                <w:rFonts w:ascii="GHEA Grapalat" w:hAnsi="GHEA Grapalat"/>
                <w:sz w:val="16"/>
                <w:szCs w:val="16"/>
                <w:lang w:val="hy-AM"/>
              </w:rPr>
              <w:t xml:space="preserve">Касьяна 26/17    </w:t>
            </w:r>
          </w:p>
        </w:tc>
        <w:tc>
          <w:tcPr>
            <w:tcW w:w="658"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420336">
            <w:pPr>
              <w:jc w:val="center"/>
              <w:rPr>
                <w:rFonts w:ascii="GHEA Grapalat" w:hAnsi="GHEA Grapalat"/>
                <w:sz w:val="20"/>
              </w:rPr>
            </w:pPr>
            <w:r w:rsidRPr="00365C65">
              <w:rPr>
                <w:rFonts w:ascii="GHEA Grapalat" w:hAnsi="GHEA Grapalat" w:cs="Calibri"/>
                <w:color w:val="000000"/>
                <w:sz w:val="16"/>
                <w:szCs w:val="16"/>
              </w:rPr>
              <w:t>250</w:t>
            </w:r>
          </w:p>
        </w:tc>
        <w:tc>
          <w:tcPr>
            <w:tcW w:w="1510" w:type="dxa"/>
            <w:shd w:val="clear" w:color="auto" w:fill="auto"/>
          </w:tcPr>
          <w:p w:rsidR="00420336" w:rsidRPr="00365C65" w:rsidRDefault="00420336" w:rsidP="00420336">
            <w:pPr>
              <w:rPr>
                <w:rFonts w:ascii="GHEA Grapalat" w:hAnsi="GHEA Grapalat"/>
                <w:lang w:val="hy-AM"/>
              </w:rPr>
            </w:pPr>
            <w:r w:rsidRPr="00365C65">
              <w:rPr>
                <w:rFonts w:ascii="GHEA Grapalat" w:hAnsi="GHEA Grapalat" w:cs="Sylfaen"/>
                <w:sz w:val="16"/>
                <w:szCs w:val="16"/>
                <w:lang w:val="hy-AM"/>
              </w:rPr>
              <w:t>После вступления договора в силу, до последнего рабочего дня, установленного на декабрь месяц в детском саду 2025 года включительно.</w:t>
            </w:r>
          </w:p>
        </w:tc>
      </w:tr>
    </w:tbl>
    <w:p w:rsidR="00420336" w:rsidRPr="00365C65" w:rsidRDefault="00420336" w:rsidP="00420336">
      <w:pPr>
        <w:rPr>
          <w:rFonts w:ascii="GHEA Grapalat" w:hAnsi="GHEA Grapalat"/>
          <w:i/>
          <w:sz w:val="18"/>
          <w:lang w:val="hy-AM"/>
        </w:rPr>
      </w:pPr>
    </w:p>
    <w:p w:rsidR="00420336" w:rsidRPr="00365C65" w:rsidRDefault="00420336" w:rsidP="00420336">
      <w:pPr>
        <w:jc w:val="right"/>
        <w:rPr>
          <w:rFonts w:ascii="GHEA Grapalat" w:hAnsi="GHEA Grapalat"/>
          <w:i/>
          <w:sz w:val="18"/>
          <w:lang w:val="hy-AM"/>
        </w:rPr>
      </w:pPr>
    </w:p>
    <w:p w:rsidR="00420336" w:rsidRPr="00365C65" w:rsidRDefault="00420336" w:rsidP="00420336">
      <w:pPr>
        <w:rPr>
          <w:rFonts w:ascii="GHEA Grapalat" w:hAnsi="GHEA Grapalat" w:cs="Sylfaen"/>
          <w:sz w:val="16"/>
          <w:szCs w:val="16"/>
          <w:lang w:val="hy-AM"/>
        </w:rPr>
      </w:pPr>
      <w:r w:rsidRPr="00365C65">
        <w:rPr>
          <w:rFonts w:ascii="GHEA Grapalat" w:hAnsi="GHEA Grapalat" w:cs="Sylfaen"/>
          <w:sz w:val="16"/>
          <w:szCs w:val="16"/>
          <w:lang w:val="hy-AM"/>
        </w:rPr>
        <w:t>1. Указанное количество каждого вида продукции является максимальным, оно может быть уменьшено Покупателем с учетом фактического количества посещающих детей в течение года.</w:t>
      </w:r>
    </w:p>
    <w:p w:rsidR="00420336" w:rsidRPr="00365C65" w:rsidRDefault="00420336" w:rsidP="00420336">
      <w:pPr>
        <w:rPr>
          <w:rFonts w:ascii="GHEA Grapalat" w:hAnsi="GHEA Grapalat" w:cs="Sylfaen"/>
          <w:sz w:val="16"/>
          <w:szCs w:val="16"/>
          <w:lang w:val="hy-AM"/>
        </w:rPr>
      </w:pPr>
      <w:r w:rsidRPr="00365C65">
        <w:rPr>
          <w:rFonts w:ascii="GHEA Grapalat" w:hAnsi="GHEA Grapalat" w:cs="Sylfaen"/>
          <w:sz w:val="16"/>
          <w:szCs w:val="16"/>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420336" w:rsidRPr="00365C65" w:rsidRDefault="00420336" w:rsidP="00420336">
      <w:pPr>
        <w:rPr>
          <w:rFonts w:ascii="GHEA Grapalat" w:hAnsi="GHEA Grapalat" w:cs="Sylfaen"/>
          <w:sz w:val="16"/>
          <w:szCs w:val="16"/>
          <w:lang w:val="hy-AM"/>
        </w:rPr>
      </w:pPr>
      <w:r w:rsidRPr="00365C65">
        <w:rPr>
          <w:rFonts w:ascii="GHEA Grapalat" w:hAnsi="GHEA Grapalat" w:cs="Sylfaen"/>
          <w:sz w:val="16"/>
          <w:szCs w:val="16"/>
          <w:lang w:val="hy-AM"/>
        </w:rPr>
        <w:t>3. Доставка осуществляется в день и время, согласованные с Покупателем.</w:t>
      </w:r>
    </w:p>
    <w:p w:rsidR="00420336" w:rsidRPr="00365C65" w:rsidRDefault="00420336" w:rsidP="00420336">
      <w:pPr>
        <w:rPr>
          <w:rFonts w:ascii="GHEA Grapalat" w:hAnsi="GHEA Grapalat" w:cs="Sylfaen"/>
          <w:sz w:val="16"/>
          <w:szCs w:val="16"/>
          <w:lang w:val="hy-AM"/>
        </w:rPr>
      </w:pPr>
      <w:r w:rsidRPr="00365C65">
        <w:rPr>
          <w:rFonts w:ascii="GHEA Grapalat" w:hAnsi="GHEA Grapalat" w:cs="Sylfaen"/>
          <w:sz w:val="16"/>
          <w:szCs w:val="16"/>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420336" w:rsidRPr="00365C65" w:rsidRDefault="00420336" w:rsidP="00420336">
      <w:pPr>
        <w:rPr>
          <w:rFonts w:ascii="GHEA Grapalat" w:hAnsi="GHEA Grapalat" w:cs="Sylfaen"/>
          <w:sz w:val="16"/>
          <w:szCs w:val="16"/>
          <w:lang w:val="hy-AM"/>
        </w:rPr>
      </w:pPr>
      <w:r w:rsidRPr="00365C65">
        <w:rPr>
          <w:rFonts w:ascii="GHEA Grapalat" w:hAnsi="GHEA Grapalat" w:cs="Sylfaen"/>
          <w:sz w:val="16"/>
          <w:szCs w:val="16"/>
          <w:lang w:val="hy-AM"/>
        </w:rPr>
        <w:t>5. Доставка осуществляется за счет поставщика в день и время, согласованные с Покупателем.</w:t>
      </w:r>
    </w:p>
    <w:p w:rsidR="00420336" w:rsidRPr="00365C65" w:rsidRDefault="00420336" w:rsidP="00420336">
      <w:pPr>
        <w:rPr>
          <w:rFonts w:ascii="GHEA Grapalat" w:hAnsi="GHEA Grapalat" w:cs="Sylfaen"/>
          <w:sz w:val="16"/>
          <w:szCs w:val="16"/>
          <w:lang w:val="hy-AM"/>
        </w:rPr>
      </w:pPr>
      <w:r w:rsidRPr="00365C65">
        <w:rPr>
          <w:rFonts w:ascii="GHEA Grapalat" w:hAnsi="GHEA Grapalat" w:cs="Sylfaen"/>
          <w:sz w:val="16"/>
          <w:szCs w:val="16"/>
          <w:lang w:val="hy-AM"/>
        </w:rPr>
        <w:lastRenderedPageBreak/>
        <w:t xml:space="preserve">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w:t>
      </w:r>
      <w:r w:rsidRPr="00365C65">
        <w:rPr>
          <w:rFonts w:ascii="Cambria Math" w:hAnsi="Cambria Math" w:cs="Cambria Math"/>
          <w:sz w:val="16"/>
          <w:szCs w:val="16"/>
          <w:lang w:val="hy-AM"/>
        </w:rPr>
        <w:t>​​</w:t>
      </w:r>
      <w:r w:rsidRPr="00365C65">
        <w:rPr>
          <w:rFonts w:ascii="GHEA Grapalat" w:hAnsi="GHEA Grapalat" w:cs="GHEA Grapalat"/>
          <w:sz w:val="16"/>
          <w:szCs w:val="16"/>
          <w:lang w:val="hy-AM"/>
        </w:rPr>
        <w:t>в</w:t>
      </w:r>
      <w:r w:rsidRPr="00365C65">
        <w:rPr>
          <w:rFonts w:ascii="GHEA Grapalat" w:hAnsi="GHEA Grapalat" w:cs="Sylfaen"/>
          <w:sz w:val="16"/>
          <w:szCs w:val="16"/>
          <w:lang w:val="hy-AM"/>
        </w:rPr>
        <w:t xml:space="preserve"> </w:t>
      </w:r>
      <w:r w:rsidRPr="00365C65">
        <w:rPr>
          <w:rFonts w:ascii="GHEA Grapalat" w:hAnsi="GHEA Grapalat" w:cs="GHEA Grapalat"/>
          <w:sz w:val="16"/>
          <w:szCs w:val="16"/>
          <w:lang w:val="hy-AM"/>
        </w:rPr>
        <w:t>течение</w:t>
      </w:r>
      <w:r w:rsidRPr="00365C65">
        <w:rPr>
          <w:rFonts w:ascii="GHEA Grapalat" w:hAnsi="GHEA Grapalat" w:cs="Sylfaen"/>
          <w:sz w:val="16"/>
          <w:szCs w:val="16"/>
          <w:lang w:val="hy-AM"/>
        </w:rPr>
        <w:t xml:space="preserve"> </w:t>
      </w:r>
      <w:r w:rsidRPr="00365C65">
        <w:rPr>
          <w:rFonts w:ascii="GHEA Grapalat" w:hAnsi="GHEA Grapalat" w:cs="GHEA Grapalat"/>
          <w:sz w:val="16"/>
          <w:szCs w:val="16"/>
          <w:lang w:val="hy-AM"/>
        </w:rPr>
        <w:t>максимум</w:t>
      </w:r>
      <w:r w:rsidRPr="00365C65">
        <w:rPr>
          <w:rFonts w:ascii="GHEA Grapalat" w:hAnsi="GHEA Grapalat" w:cs="Sylfaen"/>
          <w:sz w:val="16"/>
          <w:szCs w:val="16"/>
          <w:lang w:val="hy-AM"/>
        </w:rPr>
        <w:t xml:space="preserve"> 2 </w:t>
      </w:r>
      <w:r w:rsidRPr="00365C65">
        <w:rPr>
          <w:rFonts w:ascii="GHEA Grapalat" w:hAnsi="GHEA Grapalat" w:cs="GHEA Grapalat"/>
          <w:sz w:val="16"/>
          <w:szCs w:val="16"/>
          <w:lang w:val="hy-AM"/>
        </w:rPr>
        <w:t>кале</w:t>
      </w:r>
      <w:r w:rsidRPr="00365C65">
        <w:rPr>
          <w:rFonts w:ascii="GHEA Grapalat" w:hAnsi="GHEA Grapalat" w:cs="Sylfaen"/>
          <w:sz w:val="16"/>
          <w:szCs w:val="16"/>
          <w:lang w:val="hy-AM"/>
        </w:rPr>
        <w:t>ндарных дней.</w:t>
      </w:r>
    </w:p>
    <w:p w:rsidR="00420336" w:rsidRPr="00365C65" w:rsidRDefault="00420336" w:rsidP="00420336">
      <w:pPr>
        <w:jc w:val="both"/>
        <w:rPr>
          <w:rFonts w:ascii="GHEA Grapalat" w:hAnsi="GHEA Grapalat" w:cs="Sylfaen"/>
          <w:b/>
          <w:color w:val="000000"/>
          <w:sz w:val="16"/>
          <w:szCs w:val="16"/>
          <w:lang w:val="pt-BR"/>
        </w:rPr>
      </w:pPr>
      <w:r w:rsidRPr="00365C65">
        <w:rPr>
          <w:rFonts w:ascii="GHEA Grapalat" w:hAnsi="GHEA Grapalat" w:cs="Sylfaen"/>
          <w:b/>
          <w:color w:val="000000"/>
          <w:sz w:val="16"/>
          <w:szCs w:val="16"/>
          <w:lang w:val="pt-BR"/>
        </w:rPr>
        <w:t>- Наличие сертификата соответствия или заводской упаковки, если она применима к вышеуказанному товару(ам), обязательно. При этом на нем должно быть указано наименование компании-производителя, наименование товара, тип, дата изготовления, срок годности. упаковка каждого поставляемого товара(ов), дата, количество товара (кг, штука, литр и т.п.), другая информация, предусмотренная законодательством.</w:t>
      </w:r>
    </w:p>
    <w:p w:rsidR="00420336" w:rsidRPr="00365C65" w:rsidRDefault="00420336" w:rsidP="00420336">
      <w:pPr>
        <w:jc w:val="both"/>
        <w:rPr>
          <w:rFonts w:ascii="GHEA Grapalat" w:hAnsi="GHEA Grapalat" w:cs="Sylfaen"/>
          <w:sz w:val="16"/>
          <w:szCs w:val="16"/>
          <w:lang w:val="hy-AM"/>
        </w:rPr>
      </w:pPr>
      <w:r w:rsidRPr="00365C65">
        <w:rPr>
          <w:rFonts w:ascii="GHEA Grapalat" w:hAnsi="GHEA Grapalat" w:cs="Sylfaen"/>
          <w:sz w:val="16"/>
          <w:szCs w:val="16"/>
          <w:lang w:val="hy-AM"/>
        </w:rPr>
        <w:t>Хлеб должен доставляться каждый рабочий день в указанное Покупателем время.</w:t>
      </w:r>
    </w:p>
    <w:p w:rsidR="00420336" w:rsidRPr="00365C65" w:rsidRDefault="00420336" w:rsidP="00420336">
      <w:pPr>
        <w:rPr>
          <w:rFonts w:ascii="GHEA Grapalat" w:hAnsi="GHEA Grapalat" w:cs="Calibri"/>
          <w:b/>
          <w:bCs/>
          <w:color w:val="FF0000"/>
          <w:sz w:val="16"/>
          <w:szCs w:val="16"/>
          <w:lang w:val="hy-AM"/>
        </w:rPr>
      </w:pPr>
      <w:r w:rsidRPr="00365C65">
        <w:rPr>
          <w:rFonts w:ascii="GHEA Grapalat" w:hAnsi="GHEA Grapalat" w:cs="Calibri"/>
          <w:b/>
          <w:bCs/>
          <w:color w:val="FF0000"/>
          <w:sz w:val="16"/>
          <w:szCs w:val="16"/>
          <w:lang w:val="hy-AM"/>
        </w:rPr>
        <w:t>Общие обязательные требования к группе продукции.</w:t>
      </w:r>
    </w:p>
    <w:p w:rsidR="00420336" w:rsidRPr="00365C65" w:rsidRDefault="00420336" w:rsidP="00D07A58">
      <w:pPr>
        <w:numPr>
          <w:ilvl w:val="0"/>
          <w:numId w:val="11"/>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января 2011 года № 882 (МУ ТС 023/2011).</w:t>
      </w:r>
    </w:p>
    <w:p w:rsidR="00420336" w:rsidRPr="00365C65" w:rsidRDefault="00420336" w:rsidP="00D07A58">
      <w:pPr>
        <w:numPr>
          <w:ilvl w:val="0"/>
          <w:numId w:val="11"/>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января 2011 года.</w:t>
      </w:r>
    </w:p>
    <w:p w:rsidR="00420336" w:rsidRPr="00365C65" w:rsidRDefault="00420336" w:rsidP="00D07A58">
      <w:pPr>
        <w:numPr>
          <w:ilvl w:val="0"/>
          <w:numId w:val="11"/>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420336" w:rsidRPr="00365C65" w:rsidRDefault="00420336" w:rsidP="00D07A58">
      <w:pPr>
        <w:numPr>
          <w:ilvl w:val="0"/>
          <w:numId w:val="11"/>
        </w:numPr>
        <w:rPr>
          <w:rFonts w:ascii="GHEA Grapalat" w:hAnsi="GHEA Grapalat" w:cs="Calibri"/>
          <w:b/>
          <w:bCs/>
          <w:color w:val="000000"/>
          <w:sz w:val="16"/>
          <w:szCs w:val="16"/>
          <w:lang w:val="hy-AM"/>
        </w:rPr>
      </w:pPr>
      <w:r w:rsidRPr="00365C65">
        <w:rPr>
          <w:rFonts w:ascii="GHEA Grapalat" w:hAnsi="GHEA Grapalat"/>
          <w:b/>
          <w:bCs/>
          <w:color w:val="000000"/>
          <w:sz w:val="16"/>
          <w:szCs w:val="16"/>
          <w:lang w:val="hy-AM"/>
        </w:rPr>
        <w:t>По сообщению Совета Евразийской экономической комиссии</w:t>
      </w:r>
      <w:r w:rsidRPr="00365C65">
        <w:rPr>
          <w:rFonts w:ascii="GHEA Grapalat" w:hAnsi="GHEA Grapalat"/>
          <w:b/>
          <w:bCs/>
          <w:color w:val="000000"/>
          <w:sz w:val="16"/>
          <w:szCs w:val="16"/>
          <w:lang w:val="pt-BR"/>
        </w:rPr>
        <w:t>2013 год</w:t>
      </w:r>
      <w:r w:rsidRPr="00365C65">
        <w:rPr>
          <w:rFonts w:ascii="GHEA Grapalat" w:hAnsi="GHEA Grapalat"/>
          <w:b/>
          <w:bCs/>
          <w:color w:val="000000"/>
          <w:sz w:val="16"/>
          <w:szCs w:val="16"/>
          <w:lang w:val="hy-AM"/>
        </w:rPr>
        <w:t>Октябрь</w:t>
      </w:r>
      <w:r w:rsidRPr="00365C65">
        <w:rPr>
          <w:rFonts w:ascii="GHEA Grapalat" w:hAnsi="GHEA Grapalat"/>
          <w:b/>
          <w:bCs/>
          <w:color w:val="000000"/>
          <w:sz w:val="16"/>
          <w:szCs w:val="16"/>
          <w:lang w:val="pt-BR"/>
        </w:rPr>
        <w:t>Число 968:</w:t>
      </w:r>
      <w:r w:rsidRPr="00365C65">
        <w:rPr>
          <w:rFonts w:ascii="GHEA Grapalat" w:hAnsi="GHEA Grapalat"/>
          <w:b/>
          <w:bCs/>
          <w:color w:val="000000"/>
          <w:sz w:val="16"/>
          <w:szCs w:val="16"/>
          <w:lang w:val="hy-AM"/>
        </w:rPr>
        <w:t>принято решением</w:t>
      </w:r>
      <w:r w:rsidRPr="00365C65">
        <w:rPr>
          <w:rFonts w:ascii="GHEA Grapalat" w:hAnsi="GHEA Grapalat" w:cs="GHEA Grapalat"/>
          <w:b/>
          <w:bCs/>
          <w:color w:val="000000"/>
          <w:sz w:val="16"/>
          <w:szCs w:val="16"/>
          <w:lang w:val="pt-BR"/>
        </w:rPr>
        <w:t>"</w:t>
      </w:r>
      <w:r w:rsidRPr="00365C65">
        <w:rPr>
          <w:rFonts w:ascii="GHEA Grapalat" w:hAnsi="GHEA Grapalat"/>
          <w:b/>
          <w:bCs/>
          <w:color w:val="000000"/>
          <w:sz w:val="16"/>
          <w:szCs w:val="16"/>
          <w:lang w:val="hy-AM"/>
        </w:rPr>
        <w:t>О безопасности мяса и мясопродуктов» (МИТК:</w:t>
      </w:r>
      <w:r w:rsidRPr="00365C65">
        <w:rPr>
          <w:rFonts w:ascii="GHEA Grapalat" w:hAnsi="GHEA Grapalat"/>
          <w:b/>
          <w:bCs/>
          <w:color w:val="000000"/>
          <w:sz w:val="16"/>
          <w:szCs w:val="16"/>
          <w:lang w:val="pt-BR"/>
        </w:rPr>
        <w:t>034/2013)</w:t>
      </w:r>
      <w:r w:rsidRPr="00365C65">
        <w:rPr>
          <w:rFonts w:ascii="GHEA Grapalat" w:hAnsi="GHEA Grapalat"/>
          <w:b/>
          <w:bCs/>
          <w:color w:val="000000"/>
          <w:sz w:val="16"/>
          <w:szCs w:val="16"/>
          <w:lang w:val="hy-AM"/>
        </w:rPr>
        <w:t>регламента</w:t>
      </w:r>
    </w:p>
    <w:p w:rsidR="00420336" w:rsidRPr="00365C65" w:rsidRDefault="00420336" w:rsidP="00420336">
      <w:pPr>
        <w:ind w:left="360"/>
        <w:rPr>
          <w:rFonts w:ascii="GHEA Grapalat" w:hAnsi="GHEA Grapalat" w:cs="Calibri"/>
          <w:b/>
          <w:bCs/>
          <w:color w:val="FF0000"/>
          <w:sz w:val="16"/>
          <w:szCs w:val="16"/>
          <w:lang w:val="hy-AM"/>
        </w:rPr>
      </w:pPr>
      <w:r w:rsidRPr="00365C65">
        <w:rPr>
          <w:rFonts w:ascii="GHEA Grapalat" w:hAnsi="GHEA Grapalat" w:cs="Calibri"/>
          <w:b/>
          <w:bCs/>
          <w:color w:val="FF0000"/>
          <w:sz w:val="16"/>
          <w:szCs w:val="16"/>
          <w:lang w:val="hy-AM"/>
        </w:rPr>
        <w:t>Безопасность, упаковка и маркировка.</w:t>
      </w:r>
    </w:p>
    <w:p w:rsidR="00420336" w:rsidRPr="00365C65" w:rsidRDefault="00420336" w:rsidP="00D07A58">
      <w:pPr>
        <w:numPr>
          <w:ilvl w:val="0"/>
          <w:numId w:val="11"/>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hy-AM"/>
        </w:rPr>
        <w:t>согласно Решению Комиссии Таможенного союза «О безопасности пищевой продукции» от 9 января 2011 года № 880 (ТС 021/2011),</w:t>
      </w:r>
    </w:p>
    <w:p w:rsidR="00420336" w:rsidRPr="00365C65" w:rsidRDefault="00420336" w:rsidP="00D07A58">
      <w:pPr>
        <w:numPr>
          <w:ilvl w:val="0"/>
          <w:numId w:val="11"/>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hy-AM"/>
        </w:rPr>
        <w:t>«Пищевая продукция в части ее маркировки», утвержденная решением Комиссии Таможенного союза от 9 января 2011 года № 881 (СМ ТС 022/2011),</w:t>
      </w:r>
    </w:p>
    <w:p w:rsidR="00420336" w:rsidRPr="00365C65" w:rsidRDefault="00420336" w:rsidP="00D07A58">
      <w:pPr>
        <w:numPr>
          <w:ilvl w:val="0"/>
          <w:numId w:val="11"/>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hy-AM"/>
        </w:rPr>
        <w:t>Статья 9 Положения «О безопасности упаковки» (ТС ММ 005/2011) и статья 9 Закона РА «О безопасности пищевых продуктов», принятых решением Комиссии Таможенного союза № 769 от 16 августа 2011 года.</w:t>
      </w:r>
    </w:p>
    <w:p w:rsidR="00420336" w:rsidRPr="00365C65" w:rsidRDefault="00420336" w:rsidP="00420336">
      <w:pPr>
        <w:rPr>
          <w:rFonts w:ascii="GHEA Grapalat" w:hAnsi="GHEA Grapalat"/>
          <w:b/>
          <w:sz w:val="16"/>
          <w:szCs w:val="16"/>
          <w:lang w:val="nb-NO"/>
        </w:rPr>
      </w:pPr>
      <w:r w:rsidRPr="00365C65">
        <w:rPr>
          <w:rFonts w:ascii="GHEA Grapalat" w:hAnsi="GHEA Grapalat"/>
          <w:b/>
          <w:sz w:val="16"/>
          <w:szCs w:val="16"/>
          <w:lang w:val="hy-AM"/>
        </w:rPr>
        <w:t>Хлебобулочные изделия и мясные изделия должны поставляться с помощью специального оборудования и документов, предусмотренных в соответствии с соответствующими стандартами и законами по безопасности пищевых продуктов. С брошюрами.</w:t>
      </w:r>
    </w:p>
    <w:p w:rsidR="00420336" w:rsidRPr="00365C65" w:rsidRDefault="00420336" w:rsidP="00420336">
      <w:pPr>
        <w:rPr>
          <w:rFonts w:ascii="GHEA Grapalat" w:hAnsi="GHEA Grapalat"/>
          <w:sz w:val="16"/>
          <w:szCs w:val="16"/>
          <w:lang w:val="hy-AM"/>
        </w:rPr>
      </w:pPr>
    </w:p>
    <w:p w:rsidR="00420336" w:rsidRPr="00365C65" w:rsidRDefault="00420336" w:rsidP="00420336">
      <w:pPr>
        <w:jc w:val="both"/>
        <w:rPr>
          <w:rFonts w:ascii="GHEA Grapalat" w:hAnsi="GHEA Grapalat" w:cs="Sylfaen"/>
          <w:lang w:val="hy-AM"/>
        </w:rPr>
      </w:pPr>
      <w:r w:rsidRPr="00365C65">
        <w:rPr>
          <w:rFonts w:ascii="GHEA Grapalat" w:hAnsi="GHEA Grapalat"/>
          <w:lang w:val="hy-AM"/>
        </w:rPr>
        <w:t>По усмотрению заказчика в течение всего срока действия договора испытательный образец из любой поставленной партии может быть отправлен на экспертизу до 4 раз, которая будет проводиться организацией, проводящей экспертизу по выбору Заказчика. . Оплата за проведенное обследование производится поставщиком.</w:t>
      </w:r>
      <w:r w:rsidRPr="00365C65">
        <w:rPr>
          <w:rFonts w:ascii="GHEA Grapalat" w:hAnsi="GHEA Grapalat" w:cs="Sylfaen"/>
          <w:lang w:val="hy-AM"/>
        </w:rPr>
        <w:t>В случае получения отрицательного заключения в результате лабораторного исследования, оно должно быть оформлено в соответствии с требованиями законодательства РА.</w:t>
      </w:r>
    </w:p>
    <w:p w:rsidR="00420336" w:rsidRPr="00365C65" w:rsidRDefault="00420336" w:rsidP="00420336">
      <w:pPr>
        <w:jc w:val="both"/>
        <w:rPr>
          <w:rFonts w:ascii="GHEA Grapalat" w:hAnsi="GHEA Grapalat" w:cs="Sylfaen"/>
          <w:i/>
          <w:sz w:val="16"/>
          <w:szCs w:val="16"/>
          <w:lang w:val="pt-BR"/>
        </w:rPr>
      </w:pPr>
      <w:r w:rsidRPr="00365C65">
        <w:rPr>
          <w:rFonts w:ascii="GHEA Grapalat" w:hAnsi="GHEA Grapalat"/>
          <w:sz w:val="16"/>
          <w:szCs w:val="16"/>
          <w:lang w:val="hy-AM"/>
        </w:rPr>
        <w:t>*</w:t>
      </w:r>
      <w:r w:rsidRPr="00365C65">
        <w:rPr>
          <w:rFonts w:ascii="GHEA Grapalat" w:hAnsi="GHEA Grapalat" w:cs="Sylfaen"/>
          <w:i/>
          <w:sz w:val="16"/>
          <w:szCs w:val="16"/>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420336" w:rsidRPr="00365C65" w:rsidRDefault="00420336" w:rsidP="00420336">
      <w:pPr>
        <w:jc w:val="both"/>
        <w:rPr>
          <w:rFonts w:ascii="GHEA Grapalat" w:hAnsi="GHEA Grapalat" w:cs="Sylfaen"/>
          <w:i/>
          <w:sz w:val="16"/>
          <w:szCs w:val="16"/>
          <w:lang w:val="pt-BR"/>
        </w:rPr>
      </w:pPr>
    </w:p>
    <w:p w:rsidR="00420336" w:rsidRPr="0068300E" w:rsidRDefault="00420336" w:rsidP="00420336">
      <w:pPr>
        <w:pStyle w:val="af2"/>
        <w:jc w:val="both"/>
        <w:rPr>
          <w:rFonts w:ascii="GHEA Grapalat" w:hAnsi="GHEA Grapalat"/>
          <w:sz w:val="16"/>
          <w:szCs w:val="16"/>
          <w:lang w:val="pt-BR"/>
        </w:rPr>
      </w:pPr>
      <w:r w:rsidRPr="00365C65">
        <w:rPr>
          <w:rFonts w:ascii="GHEA Grapalat" w:hAnsi="GHEA Grapalat"/>
          <w:sz w:val="16"/>
          <w:szCs w:val="16"/>
        </w:rPr>
        <w:t>**</w:t>
      </w:r>
      <w:r w:rsidRPr="00365C65">
        <w:rPr>
          <w:rFonts w:ascii="GHEA Grapalat" w:hAnsi="GHEA Grapalat" w:cs="Sylfaen"/>
          <w:i/>
          <w:sz w:val="16"/>
          <w:szCs w:val="16"/>
          <w:lang w:val="pt-BR" w:eastAsia="en-US"/>
        </w:rPr>
        <w:t xml:space="preserve">Если в заявке выбранного участника представлена </w:t>
      </w:r>
      <w:r w:rsidRPr="00365C65">
        <w:rPr>
          <w:rFonts w:ascii="Cambria Math" w:hAnsi="Cambria Math" w:cs="Cambria Math"/>
          <w:i/>
          <w:sz w:val="16"/>
          <w:szCs w:val="16"/>
          <w:lang w:val="pt-BR" w:eastAsia="en-US"/>
        </w:rPr>
        <w:t>​​</w:t>
      </w:r>
      <w:r w:rsidRPr="00365C65">
        <w:rPr>
          <w:rFonts w:ascii="GHEA Grapalat" w:hAnsi="GHEA Grapalat" w:cs="GHEA Grapalat"/>
          <w:i/>
          <w:sz w:val="16"/>
          <w:szCs w:val="16"/>
          <w:lang w:val="pt-BR" w:eastAsia="en-US"/>
        </w:rPr>
        <w:t>продукция</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произведенная</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более</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чем</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одним</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производителем</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а</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также</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с</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разными</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товарными</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знаками</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торговыми</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марками</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и</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моделями</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то</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в</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настоящее</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приложение</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включаются</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достаточно</w:t>
      </w:r>
      <w:r w:rsidRPr="00365C65">
        <w:rPr>
          <w:rFonts w:ascii="GHEA Grapalat" w:hAnsi="GHEA Grapalat" w:cs="Sylfaen"/>
          <w:i/>
          <w:sz w:val="16"/>
          <w:szCs w:val="16"/>
          <w:lang w:val="pt-BR" w:eastAsia="en-US"/>
        </w:rPr>
        <w:t xml:space="preserve"> </w:t>
      </w:r>
      <w:proofErr w:type="gramStart"/>
      <w:r w:rsidRPr="00365C65">
        <w:rPr>
          <w:rFonts w:ascii="GHEA Grapalat" w:hAnsi="GHEA Grapalat" w:cs="GHEA Grapalat"/>
          <w:i/>
          <w:sz w:val="16"/>
          <w:szCs w:val="16"/>
          <w:lang w:val="pt-BR" w:eastAsia="en-US"/>
        </w:rPr>
        <w:t>оцененные</w:t>
      </w:r>
      <w:proofErr w:type="gramEnd"/>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и</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представление</w:t>
      </w:r>
      <w:r w:rsidRPr="00365C65">
        <w:rPr>
          <w:rFonts w:ascii="GHEA Grapalat" w:hAnsi="GHEA Grapalat" w:cs="Sylfaen"/>
          <w:i/>
          <w:sz w:val="16"/>
          <w:szCs w:val="16"/>
          <w:lang w:val="pt-BR" w:eastAsia="en-US"/>
        </w:rPr>
        <w:t xml:space="preserve"> </w:t>
      </w:r>
      <w:r w:rsidRPr="00365C65">
        <w:rPr>
          <w:rFonts w:ascii="GHEA Grapalat" w:hAnsi="GHEA Grapalat" w:cs="GHEA Grapalat"/>
          <w:i/>
          <w:sz w:val="16"/>
          <w:szCs w:val="16"/>
          <w:lang w:val="pt-BR" w:eastAsia="en-US"/>
        </w:rPr>
        <w:t>сведений</w:t>
      </w:r>
      <w:r w:rsidRPr="00365C65">
        <w:rPr>
          <w:rFonts w:ascii="GHEA Grapalat" w:hAnsi="GHEA Grapalat" w:cs="Sylfaen"/>
          <w:i/>
          <w:sz w:val="16"/>
          <w:szCs w:val="16"/>
          <w:lang w:val="pt-BR" w:eastAsia="en-US"/>
        </w:rPr>
        <w:t xml:space="preserve"> о производителе, то «торговая графа «марка, торговая марка, модель и наименование производителя», предусмотренная Соглашением, удалена. В этом случае Продавец также предоставляет Покупателю гарантийное письмо или сертификат соответствия от производителя товара или его представителя.</w:t>
      </w:r>
    </w:p>
    <w:tbl>
      <w:tblPr>
        <w:tblW w:w="9639" w:type="dxa"/>
        <w:tblInd w:w="409" w:type="dxa"/>
        <w:tblLayout w:type="fixed"/>
        <w:tblLook w:val="0000" w:firstRow="0" w:lastRow="0" w:firstColumn="0" w:lastColumn="0" w:noHBand="0" w:noVBand="0"/>
      </w:tblPr>
      <w:tblGrid>
        <w:gridCol w:w="4536"/>
        <w:gridCol w:w="760"/>
        <w:gridCol w:w="4343"/>
      </w:tblGrid>
      <w:tr w:rsidR="00420336" w:rsidRPr="00365C65" w:rsidTr="007B148D">
        <w:tc>
          <w:tcPr>
            <w:tcW w:w="4536" w:type="dxa"/>
          </w:tcPr>
          <w:p w:rsidR="00420336" w:rsidRPr="00365C65" w:rsidRDefault="00420336" w:rsidP="007B148D">
            <w:pPr>
              <w:jc w:val="center"/>
              <w:rPr>
                <w:rFonts w:ascii="GHEA Grapalat" w:hAnsi="GHEA Grapalat"/>
                <w:b/>
                <w:sz w:val="20"/>
                <w:szCs w:val="20"/>
                <w:lang w:val="hy-AM"/>
              </w:rPr>
            </w:pPr>
            <w:r w:rsidRPr="00365C65">
              <w:rPr>
                <w:rFonts w:ascii="GHEA Grapalat" w:hAnsi="GHEA Grapalat"/>
                <w:b/>
                <w:sz w:val="20"/>
                <w:szCs w:val="20"/>
                <w:lang w:val="hy-AM"/>
              </w:rPr>
              <w:t>Покупатель:</w:t>
            </w:r>
          </w:p>
          <w:p w:rsidR="00420336" w:rsidRPr="009E5A71" w:rsidRDefault="00420336" w:rsidP="007B148D">
            <w:pPr>
              <w:jc w:val="center"/>
              <w:rPr>
                <w:rFonts w:ascii="Sylfaen" w:hAnsi="Sylfaen"/>
                <w:sz w:val="20"/>
                <w:szCs w:val="20"/>
                <w:lang w:val="hy-AM"/>
              </w:rPr>
            </w:pPr>
            <w:r w:rsidRPr="009E5A71">
              <w:rPr>
                <w:rFonts w:ascii="Sylfaen" w:hAnsi="Sylfaen"/>
                <w:sz w:val="20"/>
                <w:szCs w:val="20"/>
                <w:lang w:val="hy-AM"/>
              </w:rPr>
              <w:t>Веду №2 НУХ ХАК</w:t>
            </w:r>
          </w:p>
          <w:p w:rsidR="00420336" w:rsidRPr="003F6BAD" w:rsidRDefault="00420336" w:rsidP="007B148D">
            <w:pPr>
              <w:jc w:val="center"/>
              <w:rPr>
                <w:rFonts w:ascii="Sylfaen" w:hAnsi="Sylfaen"/>
                <w:sz w:val="20"/>
                <w:szCs w:val="20"/>
                <w:lang w:val="hy-AM"/>
              </w:rPr>
            </w:pPr>
            <w:r w:rsidRPr="003F6BAD">
              <w:rPr>
                <w:rFonts w:ascii="Sylfaen" w:hAnsi="Sylfaen"/>
                <w:sz w:val="20"/>
                <w:szCs w:val="20"/>
                <w:lang w:val="hy-AM"/>
              </w:rPr>
              <w:t>К. Веди, Касьяна 26/17</w:t>
            </w:r>
          </w:p>
          <w:p w:rsidR="00420336" w:rsidRPr="00753465" w:rsidRDefault="00420336" w:rsidP="007B148D">
            <w:pPr>
              <w:jc w:val="center"/>
              <w:rPr>
                <w:rFonts w:ascii="Sylfaen" w:hAnsi="Sylfaen"/>
                <w:sz w:val="20"/>
                <w:szCs w:val="20"/>
                <w:lang w:val="hy-AM"/>
              </w:rPr>
            </w:pPr>
            <w:r w:rsidRPr="00753465">
              <w:rPr>
                <w:rFonts w:ascii="Sylfaen" w:hAnsi="Sylfaen"/>
                <w:sz w:val="20"/>
                <w:szCs w:val="20"/>
                <w:lang w:val="hy-AM"/>
              </w:rPr>
              <w:t xml:space="preserve">ЗАО «АКБА БАНК»   </w:t>
            </w:r>
          </w:p>
          <w:p w:rsidR="00420336" w:rsidRPr="009E5A71" w:rsidRDefault="00420336" w:rsidP="007B148D">
            <w:pPr>
              <w:jc w:val="center"/>
              <w:rPr>
                <w:rFonts w:ascii="Sylfaen" w:hAnsi="Sylfaen"/>
                <w:sz w:val="20"/>
                <w:szCs w:val="20"/>
                <w:lang w:val="hy-AM"/>
              </w:rPr>
            </w:pPr>
            <w:r w:rsidRPr="00753465">
              <w:rPr>
                <w:rFonts w:ascii="Sylfaen" w:hAnsi="Sylfaen"/>
                <w:sz w:val="20"/>
                <w:szCs w:val="20"/>
                <w:lang w:val="hy-AM"/>
              </w:rPr>
              <w:t>З/Р</w:t>
            </w:r>
            <w:r>
              <w:rPr>
                <w:rFonts w:ascii="Sylfaen" w:hAnsi="Sylfaen" w:cs="Arial"/>
                <w:color w:val="2C2D2E"/>
                <w:sz w:val="23"/>
                <w:szCs w:val="23"/>
                <w:shd w:val="clear" w:color="auto" w:fill="FFFFFF"/>
                <w:lang w:val="hy-AM"/>
              </w:rPr>
              <w:t>220123350039000</w:t>
            </w:r>
          </w:p>
          <w:p w:rsidR="00420336" w:rsidRPr="009E5A71" w:rsidRDefault="00420336" w:rsidP="007B148D">
            <w:pPr>
              <w:jc w:val="center"/>
              <w:rPr>
                <w:rFonts w:ascii="Sylfaen" w:hAnsi="Sylfaen"/>
                <w:sz w:val="20"/>
                <w:szCs w:val="20"/>
                <w:lang w:val="hy-AM"/>
              </w:rPr>
            </w:pPr>
            <w:r w:rsidRPr="00753465">
              <w:rPr>
                <w:rFonts w:ascii="Sylfaen" w:hAnsi="Sylfaen"/>
                <w:sz w:val="20"/>
                <w:szCs w:val="20"/>
                <w:lang w:val="hy-AM"/>
              </w:rPr>
              <w:t xml:space="preserve">АВК  </w:t>
            </w:r>
            <w:r w:rsidRPr="004C3AC4">
              <w:rPr>
                <w:rFonts w:ascii="Arial" w:hAnsi="Arial" w:cs="Arial"/>
                <w:color w:val="2C2D2E"/>
                <w:sz w:val="23"/>
                <w:szCs w:val="23"/>
                <w:shd w:val="clear" w:color="auto" w:fill="FFFFFF"/>
                <w:lang w:val="hy-AM"/>
              </w:rPr>
              <w:t>04104775</w:t>
            </w:r>
          </w:p>
          <w:p w:rsidR="00420336" w:rsidRPr="00753465" w:rsidRDefault="00420336" w:rsidP="007B148D">
            <w:pPr>
              <w:jc w:val="center"/>
              <w:rPr>
                <w:rFonts w:ascii="Sylfaen" w:hAnsi="Sylfaen"/>
                <w:sz w:val="20"/>
                <w:szCs w:val="20"/>
                <w:lang w:val="hy-AM"/>
              </w:rPr>
            </w:pPr>
            <w:r>
              <w:rPr>
                <w:rFonts w:ascii="Sylfaen" w:hAnsi="Sylfaen"/>
                <w:sz w:val="20"/>
                <w:szCs w:val="20"/>
                <w:lang w:val="hy-AM"/>
              </w:rPr>
              <w:t>Режиссер: Ж. Аветисян</w:t>
            </w:r>
          </w:p>
          <w:p w:rsidR="00420336" w:rsidRPr="00365C65" w:rsidRDefault="00420336" w:rsidP="007B148D">
            <w:pPr>
              <w:jc w:val="center"/>
              <w:rPr>
                <w:rFonts w:ascii="GHEA Grapalat" w:hAnsi="GHEA Grapalat"/>
                <w:sz w:val="20"/>
                <w:szCs w:val="20"/>
                <w:lang w:val="hy-AM"/>
              </w:rPr>
            </w:pPr>
          </w:p>
          <w:p w:rsidR="00420336" w:rsidRPr="00365C65" w:rsidRDefault="00420336" w:rsidP="007B148D">
            <w:pPr>
              <w:rPr>
                <w:rFonts w:ascii="GHEA Grapalat" w:hAnsi="GHEA Grapalat"/>
                <w:sz w:val="20"/>
                <w:szCs w:val="20"/>
                <w:lang w:val="hy-AM"/>
              </w:rPr>
            </w:pPr>
          </w:p>
          <w:p w:rsidR="00420336" w:rsidRPr="00365C65" w:rsidRDefault="00420336" w:rsidP="007B148D">
            <w:pPr>
              <w:rPr>
                <w:rFonts w:ascii="GHEA Grapalat" w:hAnsi="GHEA Grapalat"/>
                <w:sz w:val="20"/>
                <w:szCs w:val="20"/>
                <w:lang w:val="hy-AM"/>
              </w:rPr>
            </w:pPr>
            <w:r w:rsidRPr="00365C65">
              <w:rPr>
                <w:rFonts w:ascii="GHEA Grapalat" w:hAnsi="GHEA Grapalat"/>
                <w:sz w:val="20"/>
                <w:szCs w:val="20"/>
                <w:lang w:val="hy-AM"/>
              </w:rPr>
              <w:t>----------------------------------------</w:t>
            </w:r>
          </w:p>
          <w:p w:rsidR="00420336" w:rsidRPr="00365C65" w:rsidRDefault="00420336" w:rsidP="007B148D">
            <w:pPr>
              <w:jc w:val="center"/>
              <w:rPr>
                <w:rFonts w:ascii="GHEA Grapalat" w:hAnsi="GHEA Grapalat"/>
                <w:sz w:val="32"/>
                <w:szCs w:val="32"/>
                <w:lang w:val="hy-AM"/>
              </w:rPr>
            </w:pPr>
          </w:p>
          <w:p w:rsidR="00420336" w:rsidRPr="00365C65" w:rsidRDefault="00420336" w:rsidP="007B148D">
            <w:pPr>
              <w:jc w:val="center"/>
              <w:rPr>
                <w:rFonts w:ascii="GHEA Grapalat" w:hAnsi="GHEA Grapalat"/>
                <w:sz w:val="18"/>
                <w:szCs w:val="18"/>
                <w:lang w:val="hy-AM"/>
              </w:rPr>
            </w:pPr>
          </w:p>
        </w:tc>
        <w:tc>
          <w:tcPr>
            <w:tcW w:w="760" w:type="dxa"/>
          </w:tcPr>
          <w:p w:rsidR="00420336" w:rsidRPr="00365C65" w:rsidRDefault="00420336" w:rsidP="007B148D">
            <w:pPr>
              <w:jc w:val="center"/>
              <w:rPr>
                <w:rFonts w:ascii="GHEA Grapalat" w:hAnsi="GHEA Grapalat"/>
                <w:lang w:val="hy-AM"/>
              </w:rPr>
            </w:pPr>
          </w:p>
        </w:tc>
        <w:tc>
          <w:tcPr>
            <w:tcW w:w="4343" w:type="dxa"/>
          </w:tcPr>
          <w:p w:rsidR="00420336" w:rsidRPr="00365C65" w:rsidRDefault="00420336" w:rsidP="007B148D">
            <w:pPr>
              <w:jc w:val="center"/>
              <w:rPr>
                <w:rFonts w:ascii="GHEA Grapalat" w:hAnsi="GHEA Grapalat" w:cs="Sylfaen"/>
                <w:b/>
                <w:bCs/>
                <w:lang w:val="hy-AM"/>
              </w:rPr>
            </w:pPr>
            <w:r w:rsidRPr="00365C65">
              <w:rPr>
                <w:rFonts w:ascii="GHEA Grapalat" w:hAnsi="GHEA Grapalat" w:cs="Sylfaen"/>
                <w:b/>
                <w:bCs/>
                <w:lang w:val="hy-AM"/>
              </w:rPr>
              <w:t>ПРОДАВЕЦ</w:t>
            </w:r>
          </w:p>
          <w:p w:rsidR="00420336" w:rsidRPr="00365C65" w:rsidRDefault="00420336" w:rsidP="007B148D">
            <w:pPr>
              <w:jc w:val="center"/>
              <w:rPr>
                <w:rFonts w:ascii="GHEA Grapalat" w:hAnsi="GHEA Grapalat"/>
                <w:lang w:val="hy-AM"/>
              </w:rPr>
            </w:pPr>
          </w:p>
          <w:p w:rsidR="00420336" w:rsidRPr="00365C65" w:rsidRDefault="00420336" w:rsidP="007B148D">
            <w:pPr>
              <w:jc w:val="center"/>
              <w:rPr>
                <w:rFonts w:ascii="GHEA Grapalat" w:hAnsi="GHEA Grapalat"/>
                <w:lang w:val="hy-AM"/>
              </w:rPr>
            </w:pPr>
          </w:p>
          <w:p w:rsidR="00420336" w:rsidRPr="00365C65" w:rsidRDefault="00420336" w:rsidP="007B148D">
            <w:pPr>
              <w:jc w:val="center"/>
              <w:rPr>
                <w:rFonts w:ascii="GHEA Grapalat" w:hAnsi="GHEA Grapalat"/>
                <w:lang w:val="hy-AM"/>
              </w:rPr>
            </w:pPr>
            <w:r w:rsidRPr="00365C65">
              <w:rPr>
                <w:rFonts w:ascii="GHEA Grapalat" w:hAnsi="GHEA Grapalat"/>
                <w:lang w:val="hy-AM"/>
              </w:rPr>
              <w:t>-------------------------------------</w:t>
            </w:r>
          </w:p>
          <w:p w:rsidR="00420336" w:rsidRPr="00365C65" w:rsidRDefault="00420336" w:rsidP="007B148D">
            <w:pPr>
              <w:jc w:val="center"/>
              <w:rPr>
                <w:rFonts w:ascii="GHEA Grapalat" w:hAnsi="GHEA Grapalat"/>
                <w:sz w:val="18"/>
                <w:szCs w:val="18"/>
              </w:rPr>
            </w:pPr>
            <w:r w:rsidRPr="00365C65">
              <w:rPr>
                <w:rFonts w:ascii="GHEA Grapalat" w:hAnsi="GHEA Grapalat"/>
                <w:sz w:val="18"/>
                <w:szCs w:val="18"/>
              </w:rPr>
              <w:t>/</w:t>
            </w:r>
            <w:r w:rsidRPr="00365C65">
              <w:rPr>
                <w:rFonts w:ascii="GHEA Grapalat" w:hAnsi="GHEA Grapalat" w:cs="Sylfaen"/>
                <w:sz w:val="18"/>
                <w:szCs w:val="18"/>
                <w:lang w:val="hy-AM"/>
              </w:rPr>
              <w:t>подпись</w:t>
            </w:r>
            <w:r w:rsidRPr="00365C65">
              <w:rPr>
                <w:rFonts w:ascii="GHEA Grapalat" w:hAnsi="GHEA Grapalat"/>
                <w:sz w:val="18"/>
                <w:szCs w:val="18"/>
              </w:rPr>
              <w:t>/</w:t>
            </w:r>
          </w:p>
          <w:p w:rsidR="00420336" w:rsidRPr="00365C65" w:rsidRDefault="00420336" w:rsidP="007B148D">
            <w:pPr>
              <w:jc w:val="center"/>
              <w:rPr>
                <w:rFonts w:ascii="GHEA Grapalat" w:hAnsi="GHEA Grapalat"/>
                <w:sz w:val="22"/>
                <w:szCs w:val="22"/>
                <w:lang w:val="hy-AM"/>
              </w:rPr>
            </w:pPr>
            <w:r w:rsidRPr="00365C65">
              <w:rPr>
                <w:rFonts w:ascii="GHEA Grapalat" w:hAnsi="GHEA Grapalat" w:cs="Sylfaen"/>
                <w:sz w:val="18"/>
                <w:szCs w:val="18"/>
                <w:lang w:val="hy-AM"/>
              </w:rPr>
              <w:t>К:</w:t>
            </w:r>
            <w:r w:rsidRPr="00365C65">
              <w:rPr>
                <w:rFonts w:ascii="GHEA Grapalat" w:hAnsi="GHEA Grapalat"/>
                <w:sz w:val="18"/>
                <w:szCs w:val="18"/>
                <w:lang w:val="hy-AM"/>
              </w:rPr>
              <w:t>.</w:t>
            </w:r>
            <w:r w:rsidRPr="00365C65">
              <w:rPr>
                <w:rFonts w:ascii="GHEA Grapalat" w:hAnsi="GHEA Grapalat" w:cs="Sylfaen"/>
                <w:sz w:val="18"/>
                <w:szCs w:val="18"/>
                <w:lang w:val="hy-AM"/>
              </w:rPr>
              <w:t>Т:</w:t>
            </w:r>
          </w:p>
        </w:tc>
      </w:tr>
    </w:tbl>
    <w:p w:rsidR="00420336" w:rsidRPr="00365C65" w:rsidRDefault="00420336" w:rsidP="00420336">
      <w:pPr>
        <w:jc w:val="center"/>
        <w:rPr>
          <w:rFonts w:ascii="GHEA Grapalat" w:hAnsi="GHEA Grapalat"/>
          <w:sz w:val="20"/>
        </w:rPr>
      </w:pPr>
      <w:r w:rsidRPr="00365C65">
        <w:rPr>
          <w:rFonts w:ascii="GHEA Grapalat" w:hAnsi="GHEA Grapalat"/>
          <w:sz w:val="20"/>
        </w:rPr>
        <w:br w:type="page"/>
      </w:r>
    </w:p>
    <w:p w:rsidR="00420336" w:rsidRPr="00365C65" w:rsidRDefault="00420336" w:rsidP="00420336">
      <w:pPr>
        <w:jc w:val="right"/>
        <w:rPr>
          <w:rFonts w:ascii="GHEA Grapalat" w:hAnsi="GHEA Grapalat"/>
          <w:sz w:val="20"/>
        </w:rPr>
      </w:pPr>
    </w:p>
    <w:p w:rsidR="00420336" w:rsidRPr="00365C65" w:rsidRDefault="00420336" w:rsidP="00420336">
      <w:pPr>
        <w:jc w:val="right"/>
        <w:rPr>
          <w:rFonts w:ascii="GHEA Grapalat" w:hAnsi="GHEA Grapalat"/>
          <w:i/>
          <w:sz w:val="18"/>
          <w:lang w:val="hy-AM"/>
        </w:rPr>
      </w:pPr>
      <w:r w:rsidRPr="00365C65">
        <w:rPr>
          <w:rFonts w:ascii="GHEA Grapalat" w:hAnsi="GHEA Grapalat"/>
          <w:i/>
          <w:sz w:val="18"/>
          <w:lang w:val="hy-AM"/>
        </w:rPr>
        <w:t>Приложение N 2</w:t>
      </w:r>
    </w:p>
    <w:p w:rsidR="00420336" w:rsidRPr="00365C65" w:rsidRDefault="00420336" w:rsidP="00420336">
      <w:pPr>
        <w:jc w:val="right"/>
        <w:rPr>
          <w:rFonts w:ascii="GHEA Grapalat" w:hAnsi="GHEA Grapalat"/>
          <w:i/>
          <w:sz w:val="18"/>
          <w:lang w:val="hy-AM"/>
        </w:rPr>
      </w:pPr>
      <w:r w:rsidRPr="00365C65">
        <w:rPr>
          <w:rFonts w:ascii="GHEA Grapalat" w:hAnsi="GHEA Grapalat"/>
          <w:i/>
          <w:sz w:val="18"/>
          <w:lang w:val="hy-AM"/>
        </w:rPr>
        <w:t>«» 20 лет запечатанный</w:t>
      </w:r>
    </w:p>
    <w:p w:rsidR="00420336" w:rsidRPr="00365C65" w:rsidRDefault="00420336" w:rsidP="00420336">
      <w:pPr>
        <w:jc w:val="right"/>
        <w:rPr>
          <w:rFonts w:ascii="GHEA Grapalat" w:hAnsi="GHEA Grapalat"/>
          <w:i/>
          <w:sz w:val="18"/>
          <w:lang w:val="hy-AM"/>
        </w:rPr>
      </w:pPr>
      <w:r w:rsidRPr="00365C65">
        <w:rPr>
          <w:rFonts w:ascii="GHEA Grapalat" w:hAnsi="GHEA Grapalat"/>
          <w:i/>
          <w:sz w:val="18"/>
          <w:lang w:val="hy-AM"/>
        </w:rPr>
        <w:t xml:space="preserve">                      код контракта</w:t>
      </w:r>
    </w:p>
    <w:p w:rsidR="00420336" w:rsidRPr="00365C65" w:rsidRDefault="00420336" w:rsidP="00420336">
      <w:pPr>
        <w:tabs>
          <w:tab w:val="left" w:pos="9540"/>
        </w:tabs>
        <w:rPr>
          <w:rFonts w:ascii="GHEA Grapalat" w:hAnsi="GHEA Grapalat"/>
          <w:sz w:val="20"/>
        </w:rPr>
      </w:pPr>
    </w:p>
    <w:p w:rsidR="00420336" w:rsidRPr="00365C65" w:rsidRDefault="00420336" w:rsidP="00420336">
      <w:pPr>
        <w:jc w:val="center"/>
        <w:rPr>
          <w:rFonts w:ascii="GHEA Grapalat" w:hAnsi="GHEA Grapalat"/>
          <w:sz w:val="22"/>
          <w:szCs w:val="22"/>
        </w:rPr>
      </w:pP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cs="Sylfaen"/>
          <w:sz w:val="22"/>
          <w:szCs w:val="22"/>
        </w:rPr>
        <w:t>ОПЛАТА:</w:t>
      </w:r>
      <w:r w:rsidRPr="00365C65">
        <w:rPr>
          <w:rFonts w:ascii="GHEA Grapalat" w:hAnsi="GHEA Grapalat"/>
          <w:sz w:val="22"/>
          <w:szCs w:val="22"/>
        </w:rPr>
        <w:t xml:space="preserve"> </w:t>
      </w:r>
      <w:r w:rsidRPr="00365C65">
        <w:rPr>
          <w:rFonts w:ascii="GHEA Grapalat" w:hAnsi="GHEA Grapalat" w:cs="Sylfaen"/>
          <w:sz w:val="22"/>
          <w:szCs w:val="22"/>
        </w:rPr>
        <w:t>РАСПИСАНИЕ</w:t>
      </w:r>
      <w:r w:rsidRPr="00365C65">
        <w:rPr>
          <w:rFonts w:ascii="GHEA Grapalat" w:hAnsi="GHEA Grapalat"/>
          <w:sz w:val="22"/>
          <w:szCs w:val="22"/>
        </w:rPr>
        <w:t>*</w:t>
      </w:r>
    </w:p>
    <w:p w:rsidR="00420336" w:rsidRPr="00365C65" w:rsidRDefault="00420336" w:rsidP="00420336">
      <w:pPr>
        <w:jc w:val="center"/>
        <w:rPr>
          <w:rFonts w:ascii="GHEA Grapalat" w:hAnsi="GHEA Grapalat"/>
          <w:sz w:val="22"/>
          <w:szCs w:val="22"/>
        </w:rPr>
      </w:pPr>
      <w:r w:rsidRPr="00365C65">
        <w:rPr>
          <w:rFonts w:ascii="GHEA Grapalat" w:hAnsi="GHEA Grapalat"/>
          <w:sz w:val="22"/>
          <w:szCs w:val="22"/>
        </w:rPr>
        <w:t xml:space="preserve">                                                                                                                                                                                                            </w:t>
      </w:r>
      <w:r w:rsidRPr="00365C65">
        <w:rPr>
          <w:rFonts w:ascii="GHEA Grapalat" w:hAnsi="GHEA Grapalat" w:cs="Sylfaen"/>
          <w:sz w:val="22"/>
          <w:szCs w:val="22"/>
        </w:rPr>
        <w:t>РА:</w:t>
      </w:r>
      <w:r w:rsidRPr="00365C65">
        <w:rPr>
          <w:rFonts w:ascii="GHEA Grapalat" w:hAnsi="GHEA Grapalat"/>
          <w:sz w:val="22"/>
          <w:szCs w:val="22"/>
          <w:lang w:val="es-ES"/>
        </w:rPr>
        <w:t xml:space="preserve"> </w:t>
      </w:r>
      <w:r w:rsidRPr="00365C65">
        <w:rPr>
          <w:rFonts w:ascii="GHEA Grapalat" w:hAnsi="GHEA Grapalat" w:cs="Sylfaen"/>
          <w:sz w:val="22"/>
          <w:szCs w:val="22"/>
        </w:rPr>
        <w:t>драм</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918"/>
        <w:gridCol w:w="925"/>
        <w:gridCol w:w="992"/>
        <w:gridCol w:w="709"/>
        <w:gridCol w:w="1310"/>
        <w:gridCol w:w="1383"/>
      </w:tblGrid>
      <w:tr w:rsidR="00420336" w:rsidRPr="00365C65" w:rsidTr="007B148D">
        <w:tc>
          <w:tcPr>
            <w:tcW w:w="15417" w:type="dxa"/>
            <w:gridSpan w:val="16"/>
          </w:tcPr>
          <w:p w:rsidR="00420336" w:rsidRPr="00365C65" w:rsidRDefault="00420336" w:rsidP="007B148D">
            <w:pPr>
              <w:jc w:val="center"/>
              <w:rPr>
                <w:rFonts w:ascii="GHEA Grapalat" w:hAnsi="GHEA Grapalat"/>
                <w:sz w:val="22"/>
                <w:szCs w:val="22"/>
                <w:lang w:val="es-ES"/>
              </w:rPr>
            </w:pPr>
            <w:r w:rsidRPr="00365C65">
              <w:rPr>
                <w:rFonts w:ascii="GHEA Grapalat" w:hAnsi="GHEA Grapalat" w:cs="Sylfaen"/>
                <w:sz w:val="22"/>
                <w:szCs w:val="22"/>
                <w:lang w:val="es-ES"/>
              </w:rPr>
              <w:t>Продукт:</w:t>
            </w:r>
          </w:p>
        </w:tc>
      </w:tr>
      <w:tr w:rsidR="00420336" w:rsidRPr="00BA1853" w:rsidTr="007B148D">
        <w:tc>
          <w:tcPr>
            <w:tcW w:w="1276" w:type="dxa"/>
            <w:vAlign w:val="center"/>
          </w:tcPr>
          <w:p w:rsidR="00420336" w:rsidRPr="00365C65" w:rsidRDefault="00420336" w:rsidP="007B148D">
            <w:pPr>
              <w:jc w:val="center"/>
              <w:rPr>
                <w:rFonts w:ascii="GHEA Grapalat" w:hAnsi="GHEA Grapalat"/>
                <w:sz w:val="22"/>
                <w:szCs w:val="22"/>
                <w:lang w:val="es-ES"/>
              </w:rPr>
            </w:pPr>
            <w:r w:rsidRPr="00365C65">
              <w:rPr>
                <w:rFonts w:ascii="GHEA Grapalat" w:hAnsi="GHEA Grapalat" w:cs="Sylfaen"/>
                <w:sz w:val="22"/>
                <w:szCs w:val="22"/>
              </w:rPr>
              <w:t>по приглашению</w:t>
            </w:r>
            <w:r w:rsidRPr="00365C65">
              <w:rPr>
                <w:rFonts w:ascii="GHEA Grapalat" w:hAnsi="GHEA Grapalat"/>
                <w:sz w:val="22"/>
                <w:szCs w:val="22"/>
              </w:rPr>
              <w:t xml:space="preserve"> </w:t>
            </w:r>
            <w:r w:rsidRPr="00365C65">
              <w:rPr>
                <w:rFonts w:ascii="GHEA Grapalat" w:hAnsi="GHEA Grapalat" w:cs="Sylfaen"/>
                <w:sz w:val="22"/>
                <w:szCs w:val="22"/>
              </w:rPr>
              <w:t>запланировано</w:t>
            </w:r>
            <w:r w:rsidRPr="00365C65">
              <w:rPr>
                <w:rFonts w:ascii="GHEA Grapalat" w:hAnsi="GHEA Grapalat"/>
                <w:sz w:val="22"/>
                <w:szCs w:val="22"/>
              </w:rPr>
              <w:t xml:space="preserve"> </w:t>
            </w:r>
            <w:r w:rsidRPr="00365C65">
              <w:rPr>
                <w:rFonts w:ascii="GHEA Grapalat" w:hAnsi="GHEA Grapalat" w:cs="Sylfaen"/>
                <w:sz w:val="22"/>
                <w:szCs w:val="22"/>
              </w:rPr>
              <w:t>доза</w:t>
            </w:r>
            <w:r w:rsidRPr="00365C65">
              <w:rPr>
                <w:rFonts w:ascii="GHEA Grapalat" w:hAnsi="GHEA Grapalat"/>
                <w:sz w:val="22"/>
                <w:szCs w:val="22"/>
              </w:rPr>
              <w:t xml:space="preserve"> </w:t>
            </w:r>
            <w:r w:rsidRPr="00365C65">
              <w:rPr>
                <w:rFonts w:ascii="GHEA Grapalat" w:hAnsi="GHEA Grapalat" w:cs="Sylfaen"/>
                <w:sz w:val="22"/>
                <w:szCs w:val="22"/>
              </w:rPr>
              <w:t>число</w:t>
            </w:r>
          </w:p>
        </w:tc>
        <w:tc>
          <w:tcPr>
            <w:tcW w:w="1418" w:type="dxa"/>
            <w:vAlign w:val="center"/>
          </w:tcPr>
          <w:p w:rsidR="00420336" w:rsidRPr="00365C65" w:rsidRDefault="00420336" w:rsidP="007B148D">
            <w:pPr>
              <w:jc w:val="center"/>
              <w:rPr>
                <w:rFonts w:ascii="GHEA Grapalat" w:hAnsi="GHEA Grapalat"/>
                <w:sz w:val="22"/>
                <w:szCs w:val="22"/>
                <w:lang w:val="es-ES"/>
              </w:rPr>
            </w:pPr>
            <w:r w:rsidRPr="00365C65">
              <w:rPr>
                <w:rFonts w:ascii="GHEA Grapalat" w:hAnsi="GHEA Grapalat" w:cs="Sylfaen"/>
                <w:sz w:val="22"/>
                <w:szCs w:val="22"/>
              </w:rPr>
              <w:t>шопинг</w:t>
            </w:r>
            <w:r w:rsidRPr="00365C65">
              <w:rPr>
                <w:rFonts w:ascii="GHEA Grapalat" w:hAnsi="GHEA Grapalat"/>
                <w:sz w:val="22"/>
                <w:szCs w:val="22"/>
                <w:lang w:val="es-ES"/>
              </w:rPr>
              <w:t xml:space="preserve"> </w:t>
            </w:r>
            <w:r w:rsidRPr="00365C65">
              <w:rPr>
                <w:rFonts w:ascii="GHEA Grapalat" w:hAnsi="GHEA Grapalat" w:cs="Sylfaen"/>
                <w:sz w:val="22"/>
                <w:szCs w:val="22"/>
              </w:rPr>
              <w:t>с планом</w:t>
            </w:r>
            <w:r w:rsidRPr="00365C65">
              <w:rPr>
                <w:rFonts w:ascii="GHEA Grapalat" w:hAnsi="GHEA Grapalat"/>
                <w:sz w:val="22"/>
                <w:szCs w:val="22"/>
                <w:lang w:val="es-ES"/>
              </w:rPr>
              <w:t xml:space="preserve"> </w:t>
            </w:r>
            <w:r w:rsidRPr="00365C65">
              <w:rPr>
                <w:rFonts w:ascii="GHEA Grapalat" w:hAnsi="GHEA Grapalat" w:cs="Sylfaen"/>
                <w:sz w:val="22"/>
                <w:szCs w:val="22"/>
              </w:rPr>
              <w:t>запланировано</w:t>
            </w:r>
            <w:r w:rsidRPr="00365C65">
              <w:rPr>
                <w:rFonts w:ascii="GHEA Grapalat" w:hAnsi="GHEA Grapalat"/>
                <w:sz w:val="22"/>
                <w:szCs w:val="22"/>
                <w:lang w:val="es-ES"/>
              </w:rPr>
              <w:t xml:space="preserve"> </w:t>
            </w:r>
            <w:r w:rsidRPr="00365C65">
              <w:rPr>
                <w:rFonts w:ascii="GHEA Grapalat" w:hAnsi="GHEA Grapalat" w:cs="Sylfaen"/>
                <w:sz w:val="22"/>
                <w:szCs w:val="22"/>
              </w:rPr>
              <w:t>через</w:t>
            </w:r>
            <w:r w:rsidRPr="00365C65">
              <w:rPr>
                <w:rFonts w:ascii="GHEA Grapalat" w:hAnsi="GHEA Grapalat"/>
                <w:sz w:val="22"/>
                <w:szCs w:val="22"/>
                <w:lang w:val="es-ES"/>
              </w:rPr>
              <w:t xml:space="preserve"> </w:t>
            </w:r>
            <w:r w:rsidRPr="00365C65">
              <w:rPr>
                <w:rFonts w:ascii="GHEA Grapalat" w:hAnsi="GHEA Grapalat" w:cs="Sylfaen"/>
                <w:sz w:val="22"/>
                <w:szCs w:val="22"/>
              </w:rPr>
              <w:t>код</w:t>
            </w:r>
            <w:r w:rsidRPr="00365C65">
              <w:rPr>
                <w:rFonts w:ascii="GHEA Grapalat" w:hAnsi="GHEA Grapalat"/>
                <w:sz w:val="22"/>
                <w:szCs w:val="22"/>
                <w:lang w:val="es-ES"/>
              </w:rPr>
              <w:t>`</w:t>
            </w:r>
            <w:proofErr w:type="gramStart"/>
            <w:r w:rsidRPr="00365C65">
              <w:rPr>
                <w:rFonts w:ascii="GHEA Grapalat" w:hAnsi="GHEA Grapalat"/>
                <w:sz w:val="22"/>
                <w:szCs w:val="22"/>
                <w:lang w:val="es-ES"/>
              </w:rPr>
              <w:t>`</w:t>
            </w:r>
            <w:r w:rsidRPr="00365C65">
              <w:rPr>
                <w:rFonts w:ascii="GHEA Grapalat" w:hAnsi="GHEA Grapalat" w:cs="Sylfaen"/>
                <w:sz w:val="22"/>
                <w:szCs w:val="22"/>
              </w:rPr>
              <w:t>в</w:t>
            </w:r>
            <w:proofErr w:type="gramEnd"/>
            <w:r w:rsidRPr="00365C65">
              <w:rPr>
                <w:rFonts w:ascii="GHEA Grapalat" w:hAnsi="GHEA Grapalat" w:cs="Sylfaen"/>
                <w:sz w:val="22"/>
                <w:szCs w:val="22"/>
              </w:rPr>
              <w:t xml:space="preserve"> соответствии с</w:t>
            </w:r>
            <w:r w:rsidRPr="00365C65">
              <w:rPr>
                <w:rFonts w:ascii="GHEA Grapalat" w:hAnsi="GHEA Grapalat"/>
                <w:sz w:val="22"/>
                <w:szCs w:val="22"/>
                <w:lang w:val="es-ES"/>
              </w:rPr>
              <w:t xml:space="preserve"> </w:t>
            </w:r>
            <w:r w:rsidRPr="00365C65">
              <w:rPr>
                <w:rFonts w:ascii="GHEA Grapalat" w:hAnsi="GHEA Grapalat" w:cs="Sylfaen"/>
                <w:sz w:val="22"/>
                <w:szCs w:val="22"/>
              </w:rPr>
              <w:t>ГМА:</w:t>
            </w:r>
            <w:r w:rsidRPr="00365C65">
              <w:rPr>
                <w:rFonts w:ascii="GHEA Grapalat" w:hAnsi="GHEA Grapalat"/>
                <w:sz w:val="22"/>
                <w:szCs w:val="22"/>
                <w:lang w:val="es-ES"/>
              </w:rPr>
              <w:t xml:space="preserve"> </w:t>
            </w:r>
            <w:r w:rsidRPr="00365C65">
              <w:rPr>
                <w:rFonts w:ascii="GHEA Grapalat" w:hAnsi="GHEA Grapalat" w:cs="Sylfaen"/>
                <w:sz w:val="22"/>
                <w:szCs w:val="22"/>
              </w:rPr>
              <w:t>классификация</w:t>
            </w:r>
            <w:r w:rsidRPr="00365C65">
              <w:rPr>
                <w:rFonts w:ascii="GHEA Grapalat" w:hAnsi="GHEA Grapalat"/>
                <w:sz w:val="22"/>
                <w:szCs w:val="22"/>
                <w:lang w:val="es-ES"/>
              </w:rPr>
              <w:t>(цена за просмотр)</w:t>
            </w:r>
          </w:p>
        </w:tc>
        <w:tc>
          <w:tcPr>
            <w:tcW w:w="2693" w:type="dxa"/>
            <w:vAlign w:val="center"/>
          </w:tcPr>
          <w:p w:rsidR="00420336" w:rsidRPr="00365C65" w:rsidRDefault="00420336" w:rsidP="007B148D">
            <w:pPr>
              <w:jc w:val="center"/>
              <w:rPr>
                <w:rFonts w:ascii="GHEA Grapalat" w:hAnsi="GHEA Grapalat"/>
                <w:sz w:val="22"/>
                <w:szCs w:val="22"/>
                <w:lang w:val="es-ES"/>
              </w:rPr>
            </w:pPr>
            <w:r w:rsidRPr="00365C65">
              <w:rPr>
                <w:rFonts w:ascii="GHEA Grapalat" w:hAnsi="GHEA Grapalat" w:cs="Sylfaen"/>
                <w:sz w:val="22"/>
                <w:szCs w:val="22"/>
              </w:rPr>
              <w:t>имя:</w:t>
            </w:r>
          </w:p>
        </w:tc>
        <w:tc>
          <w:tcPr>
            <w:tcW w:w="10030" w:type="dxa"/>
            <w:gridSpan w:val="13"/>
            <w:vAlign w:val="center"/>
          </w:tcPr>
          <w:p w:rsidR="00420336" w:rsidRPr="00365C65" w:rsidRDefault="00420336" w:rsidP="007B148D">
            <w:pPr>
              <w:jc w:val="both"/>
              <w:rPr>
                <w:rFonts w:ascii="GHEA Grapalat" w:hAnsi="GHEA Grapalat"/>
                <w:sz w:val="22"/>
                <w:szCs w:val="22"/>
                <w:lang w:val="es-ES"/>
              </w:rPr>
            </w:pPr>
            <w:r w:rsidRPr="00365C65">
              <w:rPr>
                <w:rFonts w:ascii="GHEA Grapalat" w:hAnsi="GHEA Grapalat" w:cs="Sylfaen"/>
                <w:sz w:val="22"/>
                <w:szCs w:val="22"/>
                <w:lang w:val="es-ES"/>
              </w:rPr>
              <w:t>перед</w:t>
            </w:r>
            <w:r w:rsidRPr="00365C65">
              <w:rPr>
                <w:rFonts w:ascii="GHEA Grapalat" w:hAnsi="GHEA Grapalat"/>
                <w:sz w:val="22"/>
                <w:szCs w:val="22"/>
                <w:lang w:val="es-ES"/>
              </w:rPr>
              <w:t xml:space="preserve"> </w:t>
            </w:r>
            <w:r w:rsidRPr="00365C65">
              <w:rPr>
                <w:rFonts w:ascii="GHEA Grapalat" w:hAnsi="GHEA Grapalat" w:cs="Sylfaen"/>
                <w:sz w:val="22"/>
                <w:szCs w:val="22"/>
                <w:lang w:val="es-ES"/>
              </w:rPr>
              <w:t>платежи</w:t>
            </w:r>
            <w:r w:rsidRPr="00365C65">
              <w:rPr>
                <w:rFonts w:ascii="GHEA Grapalat" w:hAnsi="GHEA Grapalat"/>
                <w:sz w:val="22"/>
                <w:szCs w:val="22"/>
                <w:lang w:val="es-ES"/>
              </w:rPr>
              <w:t xml:space="preserve"> </w:t>
            </w:r>
            <w:r w:rsidRPr="00365C65">
              <w:rPr>
                <w:rFonts w:ascii="GHEA Grapalat" w:hAnsi="GHEA Grapalat" w:cs="Sylfaen"/>
                <w:sz w:val="22"/>
                <w:szCs w:val="22"/>
                <w:lang w:val="es-ES"/>
              </w:rPr>
              <w:t>запланировано</w:t>
            </w:r>
            <w:r w:rsidRPr="00365C65">
              <w:rPr>
                <w:rFonts w:ascii="GHEA Grapalat" w:hAnsi="GHEA Grapalat"/>
                <w:sz w:val="22"/>
                <w:szCs w:val="22"/>
                <w:lang w:val="es-ES"/>
              </w:rPr>
              <w:t xml:space="preserve"> </w:t>
            </w:r>
            <w:r w:rsidRPr="00365C65">
              <w:rPr>
                <w:rFonts w:ascii="GHEA Grapalat" w:hAnsi="GHEA Grapalat" w:cs="Sylfaen"/>
                <w:sz w:val="22"/>
                <w:szCs w:val="22"/>
                <w:lang w:val="es-ES"/>
              </w:rPr>
              <w:t>является</w:t>
            </w:r>
            <w:r w:rsidRPr="00365C65">
              <w:rPr>
                <w:rFonts w:ascii="GHEA Grapalat" w:hAnsi="GHEA Grapalat"/>
                <w:sz w:val="22"/>
                <w:szCs w:val="22"/>
                <w:lang w:val="es-ES"/>
              </w:rPr>
              <w:t xml:space="preserve"> </w:t>
            </w:r>
            <w:r w:rsidRPr="00365C65">
              <w:rPr>
                <w:rFonts w:ascii="GHEA Grapalat" w:hAnsi="GHEA Grapalat" w:cs="Sylfaen"/>
                <w:sz w:val="22"/>
                <w:szCs w:val="22"/>
                <w:lang w:val="es-ES"/>
              </w:rPr>
              <w:t>осуществлять</w:t>
            </w:r>
            <w:r w:rsidRPr="00365C65">
              <w:rPr>
                <w:rFonts w:ascii="GHEA Grapalat" w:hAnsi="GHEA Grapalat"/>
                <w:sz w:val="22"/>
                <w:szCs w:val="22"/>
                <w:lang w:val="es-ES"/>
              </w:rPr>
              <w:t>2025 год</w:t>
            </w:r>
            <w:r w:rsidRPr="00365C65">
              <w:rPr>
                <w:rFonts w:ascii="GHEA Grapalat" w:hAnsi="GHEA Grapalat" w:cs="Sylfaen"/>
                <w:sz w:val="22"/>
                <w:szCs w:val="22"/>
                <w:lang w:val="es-ES"/>
              </w:rPr>
              <w:t>тот</w:t>
            </w:r>
            <w:r w:rsidRPr="00365C65">
              <w:rPr>
                <w:rFonts w:ascii="GHEA Grapalat" w:hAnsi="GHEA Grapalat"/>
                <w:sz w:val="22"/>
                <w:szCs w:val="22"/>
                <w:lang w:val="es-ES"/>
              </w:rPr>
              <w:t>-</w:t>
            </w:r>
            <w:r w:rsidRPr="00365C65">
              <w:rPr>
                <w:rFonts w:ascii="GHEA Grapalat" w:hAnsi="GHEA Grapalat" w:cs="Sylfaen"/>
                <w:sz w:val="22"/>
                <w:szCs w:val="22"/>
                <w:lang w:val="es-ES"/>
              </w:rPr>
              <w:t>в</w:t>
            </w:r>
            <w:r w:rsidRPr="00365C65">
              <w:rPr>
                <w:rFonts w:ascii="GHEA Grapalat" w:hAnsi="GHEA Grapalat"/>
                <w:sz w:val="22"/>
                <w:szCs w:val="22"/>
                <w:lang w:val="es-ES"/>
              </w:rPr>
              <w:t>``</w:t>
            </w:r>
            <w:r w:rsidRPr="00365C65">
              <w:rPr>
                <w:rFonts w:ascii="GHEA Grapalat" w:hAnsi="GHEA Grapalat" w:cs="Sylfaen"/>
                <w:sz w:val="22"/>
                <w:szCs w:val="22"/>
                <w:lang w:val="es-ES"/>
              </w:rPr>
              <w:t>в соответствии с</w:t>
            </w:r>
            <w:r w:rsidRPr="00365C65">
              <w:rPr>
                <w:rFonts w:ascii="GHEA Grapalat" w:hAnsi="GHEA Grapalat"/>
                <w:sz w:val="22"/>
                <w:szCs w:val="22"/>
                <w:lang w:val="es-ES"/>
              </w:rPr>
              <w:t xml:space="preserve"> </w:t>
            </w:r>
            <w:r w:rsidRPr="00365C65">
              <w:rPr>
                <w:rFonts w:ascii="GHEA Grapalat" w:hAnsi="GHEA Grapalat" w:cs="Sylfaen"/>
                <w:sz w:val="22"/>
                <w:szCs w:val="22"/>
                <w:lang w:val="es-ES"/>
              </w:rPr>
              <w:t>месяцев</w:t>
            </w:r>
            <w:r w:rsidRPr="00365C65">
              <w:rPr>
                <w:rFonts w:ascii="GHEA Grapalat" w:hAnsi="GHEA Grapalat"/>
                <w:sz w:val="22"/>
                <w:szCs w:val="22"/>
                <w:lang w:val="es-ES"/>
              </w:rPr>
              <w:t>,</w:t>
            </w:r>
            <w:r w:rsidRPr="00365C65">
              <w:rPr>
                <w:rFonts w:ascii="GHEA Grapalat" w:hAnsi="GHEA Grapalat" w:cs="Sylfaen"/>
                <w:sz w:val="22"/>
                <w:szCs w:val="22"/>
                <w:lang w:val="es-ES"/>
              </w:rPr>
              <w:t>что</w:t>
            </w:r>
            <w:r w:rsidRPr="00365C65">
              <w:rPr>
                <w:rFonts w:ascii="GHEA Grapalat" w:hAnsi="GHEA Grapalat"/>
                <w:sz w:val="22"/>
                <w:szCs w:val="22"/>
                <w:lang w:val="es-ES"/>
              </w:rPr>
              <w:t xml:space="preserve"> </w:t>
            </w:r>
            <w:r w:rsidRPr="00365C65">
              <w:rPr>
                <w:rFonts w:ascii="GHEA Grapalat" w:hAnsi="GHEA Grapalat" w:cs="Sylfaen"/>
                <w:sz w:val="22"/>
                <w:szCs w:val="22"/>
                <w:lang w:val="es-ES"/>
              </w:rPr>
              <w:t>кажется</w:t>
            </w:r>
            <w:r w:rsidRPr="00365C65">
              <w:rPr>
                <w:rFonts w:ascii="GHEA Grapalat" w:hAnsi="GHEA Grapalat"/>
                <w:sz w:val="22"/>
                <w:szCs w:val="22"/>
                <w:lang w:val="es-ES"/>
              </w:rPr>
              <w:t>**</w:t>
            </w:r>
          </w:p>
        </w:tc>
      </w:tr>
      <w:tr w:rsidR="00420336" w:rsidRPr="00365C65" w:rsidTr="007B148D">
        <w:trPr>
          <w:trHeight w:val="1538"/>
        </w:trPr>
        <w:tc>
          <w:tcPr>
            <w:tcW w:w="1276" w:type="dxa"/>
          </w:tcPr>
          <w:p w:rsidR="00420336" w:rsidRPr="00365C65" w:rsidRDefault="00420336" w:rsidP="007B148D">
            <w:pPr>
              <w:jc w:val="center"/>
              <w:rPr>
                <w:rFonts w:ascii="GHEA Grapalat" w:hAnsi="GHEA Grapalat"/>
                <w:sz w:val="22"/>
                <w:szCs w:val="22"/>
                <w:lang w:val="es-ES"/>
              </w:rPr>
            </w:pPr>
          </w:p>
        </w:tc>
        <w:tc>
          <w:tcPr>
            <w:tcW w:w="1418" w:type="dxa"/>
          </w:tcPr>
          <w:p w:rsidR="00420336" w:rsidRPr="00365C65" w:rsidRDefault="00420336" w:rsidP="007B148D">
            <w:pPr>
              <w:jc w:val="center"/>
              <w:rPr>
                <w:rFonts w:ascii="GHEA Grapalat" w:hAnsi="GHEA Grapalat"/>
                <w:sz w:val="22"/>
                <w:szCs w:val="22"/>
                <w:lang w:val="es-ES"/>
              </w:rPr>
            </w:pPr>
          </w:p>
        </w:tc>
        <w:tc>
          <w:tcPr>
            <w:tcW w:w="2693" w:type="dxa"/>
          </w:tcPr>
          <w:p w:rsidR="00420336" w:rsidRPr="00365C65" w:rsidRDefault="00420336" w:rsidP="007B148D">
            <w:pPr>
              <w:jc w:val="center"/>
              <w:rPr>
                <w:rFonts w:ascii="GHEA Grapalat" w:hAnsi="GHEA Grapalat"/>
                <w:sz w:val="22"/>
                <w:szCs w:val="22"/>
                <w:lang w:val="es-ES"/>
              </w:rPr>
            </w:pPr>
          </w:p>
        </w:tc>
        <w:tc>
          <w:tcPr>
            <w:tcW w:w="709"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cs="Sylfaen"/>
                <w:sz w:val="22"/>
                <w:szCs w:val="22"/>
                <w:lang w:val="pt-BR"/>
              </w:rPr>
              <w:t>январь</w:t>
            </w:r>
          </w:p>
        </w:tc>
        <w:tc>
          <w:tcPr>
            <w:tcW w:w="533"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cs="Sylfaen"/>
                <w:sz w:val="22"/>
                <w:szCs w:val="22"/>
                <w:lang w:val="pt-BR"/>
              </w:rPr>
              <w:t>февраль</w:t>
            </w:r>
          </w:p>
        </w:tc>
        <w:tc>
          <w:tcPr>
            <w:tcW w:w="425"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cs="Sylfaen"/>
                <w:sz w:val="22"/>
                <w:szCs w:val="22"/>
                <w:lang w:val="pt-BR"/>
              </w:rPr>
              <w:t>маршировать</w:t>
            </w:r>
          </w:p>
        </w:tc>
        <w:tc>
          <w:tcPr>
            <w:tcW w:w="567"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cs="Sylfaen"/>
                <w:sz w:val="22"/>
                <w:szCs w:val="22"/>
                <w:lang w:val="pt-BR"/>
              </w:rPr>
              <w:t>апрель</w:t>
            </w:r>
          </w:p>
        </w:tc>
        <w:tc>
          <w:tcPr>
            <w:tcW w:w="567"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cs="Sylfaen"/>
                <w:sz w:val="22"/>
                <w:szCs w:val="22"/>
                <w:lang w:val="pt-BR"/>
              </w:rPr>
              <w:t>может</w:t>
            </w:r>
          </w:p>
        </w:tc>
        <w:tc>
          <w:tcPr>
            <w:tcW w:w="425"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cs="Sylfaen"/>
                <w:sz w:val="22"/>
                <w:szCs w:val="22"/>
                <w:lang w:val="pt-BR"/>
              </w:rPr>
              <w:t>июнь</w:t>
            </w:r>
          </w:p>
        </w:tc>
        <w:tc>
          <w:tcPr>
            <w:tcW w:w="567"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cs="Sylfaen"/>
                <w:sz w:val="22"/>
                <w:szCs w:val="22"/>
                <w:lang w:val="pt-BR"/>
              </w:rPr>
              <w:t>Июль</w:t>
            </w:r>
            <w:r w:rsidRPr="00365C65">
              <w:rPr>
                <w:rFonts w:ascii="GHEA Grapalat" w:hAnsi="GHEA Grapalat"/>
                <w:sz w:val="22"/>
                <w:szCs w:val="22"/>
                <w:lang w:val="pt-BR"/>
              </w:rPr>
              <w:t xml:space="preserve"> </w:t>
            </w:r>
          </w:p>
        </w:tc>
        <w:tc>
          <w:tcPr>
            <w:tcW w:w="918"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cs="Sylfaen"/>
                <w:sz w:val="22"/>
                <w:szCs w:val="22"/>
                <w:lang w:val="pt-BR"/>
              </w:rPr>
              <w:t>август</w:t>
            </w:r>
          </w:p>
        </w:tc>
        <w:tc>
          <w:tcPr>
            <w:tcW w:w="925"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cs="Sylfaen"/>
                <w:sz w:val="22"/>
                <w:szCs w:val="22"/>
                <w:lang w:val="pt-BR"/>
              </w:rPr>
              <w:t>Сентябрь</w:t>
            </w:r>
            <w:r w:rsidRPr="00365C65">
              <w:rPr>
                <w:rFonts w:ascii="GHEA Grapalat" w:hAnsi="GHEA Grapalat"/>
                <w:sz w:val="22"/>
                <w:szCs w:val="22"/>
                <w:lang w:val="pt-BR"/>
              </w:rPr>
              <w:t xml:space="preserve"> </w:t>
            </w:r>
          </w:p>
        </w:tc>
        <w:tc>
          <w:tcPr>
            <w:tcW w:w="992"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cs="Sylfaen"/>
                <w:sz w:val="22"/>
                <w:szCs w:val="22"/>
                <w:lang w:val="pt-BR"/>
              </w:rPr>
              <w:t>Октябрь</w:t>
            </w:r>
          </w:p>
        </w:tc>
        <w:tc>
          <w:tcPr>
            <w:tcW w:w="709"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sz w:val="22"/>
                <w:szCs w:val="22"/>
              </w:rPr>
              <w:t xml:space="preserve"> </w:t>
            </w:r>
            <w:r w:rsidRPr="00365C65">
              <w:rPr>
                <w:rFonts w:ascii="GHEA Grapalat" w:hAnsi="GHEA Grapalat" w:cs="Sylfaen"/>
                <w:sz w:val="22"/>
                <w:szCs w:val="22"/>
                <w:lang w:val="pt-BR"/>
              </w:rPr>
              <w:t>ноябрь</w:t>
            </w:r>
          </w:p>
        </w:tc>
        <w:tc>
          <w:tcPr>
            <w:tcW w:w="1310" w:type="dxa"/>
            <w:textDirection w:val="btLr"/>
            <w:vAlign w:val="center"/>
          </w:tcPr>
          <w:p w:rsidR="00420336" w:rsidRPr="00365C65" w:rsidRDefault="00420336" w:rsidP="007B148D">
            <w:pPr>
              <w:ind w:left="113" w:right="-7"/>
              <w:jc w:val="center"/>
              <w:rPr>
                <w:rFonts w:ascii="GHEA Grapalat" w:hAnsi="GHEA Grapalat"/>
                <w:sz w:val="22"/>
                <w:szCs w:val="22"/>
                <w:lang w:val="pt-BR"/>
              </w:rPr>
            </w:pPr>
            <w:r w:rsidRPr="00365C65">
              <w:rPr>
                <w:rFonts w:ascii="GHEA Grapalat" w:hAnsi="GHEA Grapalat" w:cs="Sylfaen"/>
                <w:sz w:val="22"/>
                <w:szCs w:val="22"/>
                <w:lang w:val="pt-BR"/>
              </w:rPr>
              <w:t>декабрь</w:t>
            </w:r>
          </w:p>
        </w:tc>
        <w:tc>
          <w:tcPr>
            <w:tcW w:w="1383" w:type="dxa"/>
            <w:vAlign w:val="center"/>
          </w:tcPr>
          <w:p w:rsidR="00420336" w:rsidRPr="00365C65" w:rsidRDefault="00420336" w:rsidP="007B148D">
            <w:pPr>
              <w:ind w:right="-1"/>
              <w:jc w:val="center"/>
              <w:rPr>
                <w:rFonts w:ascii="GHEA Grapalat" w:hAnsi="GHEA Grapalat"/>
                <w:sz w:val="22"/>
                <w:szCs w:val="22"/>
                <w:lang w:val="pt-BR"/>
              </w:rPr>
            </w:pPr>
            <w:r w:rsidRPr="00365C65">
              <w:rPr>
                <w:rFonts w:ascii="GHEA Grapalat" w:hAnsi="GHEA Grapalat" w:cs="Sylfaen"/>
                <w:sz w:val="22"/>
                <w:szCs w:val="22"/>
                <w:lang w:val="pt-BR"/>
              </w:rPr>
              <w:t>Вот и все</w:t>
            </w:r>
          </w:p>
          <w:p w:rsidR="00420336" w:rsidRPr="00365C65" w:rsidRDefault="00420336" w:rsidP="007B148D">
            <w:pPr>
              <w:jc w:val="center"/>
              <w:rPr>
                <w:rFonts w:ascii="GHEA Grapalat" w:hAnsi="GHEA Grapalat"/>
                <w:sz w:val="22"/>
                <w:szCs w:val="22"/>
                <w:lang w:val="es-ES"/>
              </w:rPr>
            </w:pPr>
          </w:p>
        </w:tc>
      </w:tr>
      <w:tr w:rsidR="00420336" w:rsidRPr="00365C65" w:rsidTr="007B148D">
        <w:trPr>
          <w:trHeight w:val="468"/>
        </w:trPr>
        <w:tc>
          <w:tcPr>
            <w:tcW w:w="1276" w:type="dxa"/>
          </w:tcPr>
          <w:p w:rsidR="00420336" w:rsidRPr="00365C65" w:rsidRDefault="00420336" w:rsidP="007B148D">
            <w:pPr>
              <w:jc w:val="right"/>
              <w:rPr>
                <w:rFonts w:ascii="GHEA Grapalat" w:hAnsi="GHEA Grapalat"/>
                <w:sz w:val="22"/>
                <w:szCs w:val="22"/>
              </w:rPr>
            </w:pPr>
            <w:r w:rsidRPr="00365C65">
              <w:rPr>
                <w:rFonts w:ascii="GHEA Grapalat" w:hAnsi="GHEA Grapalat"/>
                <w:sz w:val="20"/>
              </w:rPr>
              <w:t>2:</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15811100</w:t>
            </w:r>
          </w:p>
        </w:tc>
        <w:tc>
          <w:tcPr>
            <w:tcW w:w="2693" w:type="dxa"/>
            <w:tcBorders>
              <w:top w:val="single" w:sz="4" w:space="0" w:color="auto"/>
              <w:left w:val="single" w:sz="4" w:space="0" w:color="auto"/>
              <w:bottom w:val="single" w:sz="4" w:space="0" w:color="auto"/>
              <w:right w:val="nil"/>
            </w:tcBorders>
            <w:shd w:val="clear" w:color="auto" w:fill="auto"/>
          </w:tcPr>
          <w:p w:rsidR="00420336" w:rsidRPr="00365C65" w:rsidRDefault="00420336" w:rsidP="007B148D">
            <w:pPr>
              <w:rPr>
                <w:rFonts w:ascii="GHEA Grapalat" w:hAnsi="GHEA Grapalat"/>
                <w:sz w:val="22"/>
                <w:szCs w:val="22"/>
                <w:lang w:val="es-ES"/>
              </w:rPr>
            </w:pPr>
            <w:r w:rsidRPr="00365C65">
              <w:rPr>
                <w:rFonts w:ascii="GHEA Grapalat" w:hAnsi="GHEA Grapalat" w:cs="Sylfaen"/>
                <w:sz w:val="20"/>
                <w:szCs w:val="20"/>
              </w:rPr>
              <w:t>Хлеб</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jc w:val="right"/>
              <w:rPr>
                <w:rFonts w:ascii="GHEA Grapalat" w:hAnsi="GHEA Grapalat"/>
                <w:sz w:val="22"/>
                <w:szCs w:val="22"/>
              </w:rPr>
            </w:pPr>
            <w:r w:rsidRPr="00365C65">
              <w:rPr>
                <w:rFonts w:ascii="GHEA Grapalat" w:hAnsi="GHEA Grapalat"/>
                <w:sz w:val="20"/>
              </w:rPr>
              <w:t>3:</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15811130</w:t>
            </w:r>
          </w:p>
        </w:tc>
        <w:tc>
          <w:tcPr>
            <w:tcW w:w="2693" w:type="dxa"/>
            <w:tcBorders>
              <w:top w:val="single" w:sz="4" w:space="0" w:color="auto"/>
              <w:left w:val="single" w:sz="4" w:space="0" w:color="auto"/>
              <w:bottom w:val="single" w:sz="4" w:space="0" w:color="auto"/>
              <w:right w:val="nil"/>
            </w:tcBorders>
            <w:shd w:val="clear" w:color="auto" w:fill="auto"/>
          </w:tcPr>
          <w:p w:rsidR="00420336" w:rsidRPr="00365C65" w:rsidRDefault="00420336" w:rsidP="007B148D">
            <w:pPr>
              <w:rPr>
                <w:rFonts w:ascii="GHEA Grapalat" w:hAnsi="GHEA Grapalat"/>
                <w:sz w:val="22"/>
                <w:szCs w:val="22"/>
                <w:lang w:val="es-ES"/>
              </w:rPr>
            </w:pPr>
            <w:r w:rsidRPr="00365C65">
              <w:rPr>
                <w:rFonts w:ascii="GHEA Grapalat" w:hAnsi="GHEA Grapalat" w:cs="Sylfaen"/>
                <w:sz w:val="20"/>
                <w:szCs w:val="20"/>
              </w:rPr>
              <w:t>булочка</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jc w:val="right"/>
              <w:rPr>
                <w:rFonts w:ascii="GHEA Grapalat" w:hAnsi="GHEA Grapalat"/>
                <w:sz w:val="22"/>
                <w:szCs w:val="22"/>
              </w:rPr>
            </w:pPr>
            <w:r w:rsidRPr="00365C65">
              <w:rPr>
                <w:rFonts w:ascii="GHEA Grapalat" w:hAnsi="GHEA Grapalat"/>
                <w:sz w:val="20"/>
              </w:rPr>
              <w:t>4:</w:t>
            </w:r>
          </w:p>
        </w:tc>
        <w:tc>
          <w:tcPr>
            <w:tcW w:w="1418" w:type="dxa"/>
          </w:tcPr>
          <w:p w:rsidR="00420336" w:rsidRPr="00365C65" w:rsidRDefault="00420336" w:rsidP="007B148D">
            <w:pPr>
              <w:rPr>
                <w:rFonts w:ascii="GHEA Grapalat" w:hAnsi="GHEA Grapalat"/>
              </w:rPr>
            </w:pPr>
            <w:r w:rsidRPr="00365C65">
              <w:rPr>
                <w:rFonts w:ascii="GHEA Grapalat" w:hAnsi="GHEA Grapalat"/>
                <w:color w:val="000000"/>
                <w:sz w:val="20"/>
                <w:szCs w:val="20"/>
              </w:rPr>
              <w:t>15851100</w:t>
            </w:r>
          </w:p>
        </w:tc>
        <w:tc>
          <w:tcPr>
            <w:tcW w:w="2693" w:type="dxa"/>
            <w:tcBorders>
              <w:top w:val="single" w:sz="4" w:space="0" w:color="auto"/>
              <w:left w:val="single" w:sz="4" w:space="0" w:color="auto"/>
              <w:bottom w:val="single" w:sz="4" w:space="0" w:color="auto"/>
              <w:right w:val="nil"/>
            </w:tcBorders>
            <w:shd w:val="clear" w:color="auto" w:fill="auto"/>
          </w:tcPr>
          <w:p w:rsidR="00420336" w:rsidRPr="00365C65" w:rsidRDefault="00420336" w:rsidP="007B148D">
            <w:pPr>
              <w:rPr>
                <w:rFonts w:ascii="GHEA Grapalat" w:hAnsi="GHEA Grapalat" w:cs="Sylfaen"/>
              </w:rPr>
            </w:pPr>
            <w:r w:rsidRPr="00365C65">
              <w:rPr>
                <w:rFonts w:ascii="GHEA Grapalat" w:hAnsi="GHEA Grapalat" w:cs="Sylfaen"/>
                <w:sz w:val="20"/>
                <w:szCs w:val="20"/>
              </w:rPr>
              <w:t>макароны</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5</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20336" w:rsidRPr="00365C65" w:rsidRDefault="00420336" w:rsidP="007B148D">
            <w:pPr>
              <w:rPr>
                <w:rFonts w:ascii="GHEA Grapalat" w:hAnsi="GHEA Grapalat"/>
                <w:sz w:val="22"/>
                <w:szCs w:val="22"/>
                <w:lang w:val="es-ES"/>
              </w:rPr>
            </w:pPr>
            <w:r w:rsidRPr="00365C65">
              <w:rPr>
                <w:rFonts w:ascii="GHEA Grapalat" w:hAnsi="GHEA Grapalat" w:cs="Sylfaen"/>
                <w:sz w:val="20"/>
                <w:szCs w:val="20"/>
              </w:rPr>
              <w:t>Сахар</w:t>
            </w:r>
            <w:r w:rsidRPr="00365C65">
              <w:rPr>
                <w:rFonts w:ascii="GHEA Grapalat" w:hAnsi="GHEA Grapalat"/>
                <w:sz w:val="20"/>
                <w:szCs w:val="20"/>
              </w:rPr>
              <w:t xml:space="preserve">  </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6</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15531100</w:t>
            </w:r>
          </w:p>
        </w:tc>
        <w:tc>
          <w:tcPr>
            <w:tcW w:w="2693" w:type="dxa"/>
            <w:tcBorders>
              <w:top w:val="single" w:sz="4" w:space="0" w:color="auto"/>
              <w:left w:val="single" w:sz="4" w:space="0" w:color="auto"/>
              <w:bottom w:val="single" w:sz="4" w:space="0" w:color="auto"/>
              <w:right w:val="nil"/>
            </w:tcBorders>
            <w:shd w:val="clear" w:color="auto" w:fill="auto"/>
          </w:tcPr>
          <w:p w:rsidR="00420336" w:rsidRPr="00365C65" w:rsidRDefault="00420336" w:rsidP="007B148D">
            <w:pPr>
              <w:rPr>
                <w:rFonts w:ascii="GHEA Grapalat" w:hAnsi="GHEA Grapalat"/>
                <w:sz w:val="22"/>
                <w:szCs w:val="22"/>
                <w:lang w:val="es-ES"/>
              </w:rPr>
            </w:pPr>
            <w:r w:rsidRPr="00365C65">
              <w:rPr>
                <w:rFonts w:ascii="GHEA Grapalat" w:hAnsi="GHEA Grapalat" w:cs="Sylfaen"/>
                <w:color w:val="000000"/>
                <w:sz w:val="20"/>
                <w:szCs w:val="20"/>
              </w:rPr>
              <w:t>Масло</w:t>
            </w:r>
            <w:r w:rsidRPr="00365C65">
              <w:rPr>
                <w:rFonts w:ascii="GHEA Grapalat" w:hAnsi="GHEA Grapalat"/>
                <w:color w:val="000000"/>
                <w:sz w:val="20"/>
                <w:szCs w:val="20"/>
              </w:rPr>
              <w:t xml:space="preserve"> </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rPr>
            </w:pPr>
            <w:r>
              <w:rPr>
                <w:rFonts w:ascii="GHEA Grapalat" w:hAnsi="GHEA Grapalat"/>
                <w:sz w:val="20"/>
              </w:rPr>
              <w:t>15:</w:t>
            </w:r>
          </w:p>
        </w:tc>
        <w:tc>
          <w:tcPr>
            <w:tcW w:w="1418" w:type="dxa"/>
          </w:tcPr>
          <w:p w:rsidR="00420336" w:rsidRPr="00365C65" w:rsidRDefault="00420336" w:rsidP="007B148D">
            <w:pPr>
              <w:rPr>
                <w:rFonts w:ascii="GHEA Grapalat" w:hAnsi="GHEA Grapalat"/>
              </w:rPr>
            </w:pPr>
            <w:r w:rsidRPr="00365C65">
              <w:rPr>
                <w:rFonts w:ascii="GHEA Grapalat" w:hAnsi="GHEA Grapalat"/>
                <w:color w:val="000000"/>
                <w:sz w:val="20"/>
                <w:szCs w:val="20"/>
              </w:rPr>
              <w:t>15111120</w:t>
            </w:r>
          </w:p>
        </w:tc>
        <w:tc>
          <w:tcPr>
            <w:tcW w:w="2693" w:type="dxa"/>
            <w:tcBorders>
              <w:top w:val="single" w:sz="4" w:space="0" w:color="auto"/>
              <w:left w:val="single" w:sz="4" w:space="0" w:color="auto"/>
              <w:bottom w:val="single" w:sz="4" w:space="0" w:color="auto"/>
              <w:right w:val="nil"/>
            </w:tcBorders>
            <w:shd w:val="clear" w:color="auto" w:fill="auto"/>
          </w:tcPr>
          <w:p w:rsidR="00420336" w:rsidRPr="00365C65" w:rsidRDefault="00420336" w:rsidP="007B148D">
            <w:pPr>
              <w:rPr>
                <w:rFonts w:ascii="GHEA Grapalat" w:hAnsi="GHEA Grapalat" w:cs="Sylfaen"/>
              </w:rPr>
            </w:pPr>
            <w:r w:rsidRPr="00365C65">
              <w:rPr>
                <w:rFonts w:ascii="GHEA Grapalat" w:hAnsi="GHEA Grapalat" w:cs="Sylfaen"/>
                <w:color w:val="000000"/>
                <w:sz w:val="20"/>
                <w:szCs w:val="20"/>
              </w:rPr>
              <w:t>Говядина</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мясо</w:t>
            </w:r>
            <w:r w:rsidRPr="00365C65">
              <w:rPr>
                <w:rFonts w:ascii="GHEA Grapalat" w:hAnsi="GHEA Grapalat"/>
                <w:color w:val="000000"/>
                <w:sz w:val="20"/>
                <w:szCs w:val="20"/>
              </w:rPr>
              <w:t xml:space="preserve"> </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16:</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15112160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20336" w:rsidRPr="00365C65" w:rsidRDefault="00420336" w:rsidP="007B148D">
            <w:pPr>
              <w:rPr>
                <w:rFonts w:ascii="GHEA Grapalat" w:hAnsi="GHEA Grapalat"/>
                <w:sz w:val="22"/>
                <w:szCs w:val="22"/>
                <w:lang w:val="es-ES"/>
              </w:rPr>
            </w:pPr>
            <w:r w:rsidRPr="00365C65">
              <w:rPr>
                <w:rFonts w:ascii="GHEA Grapalat" w:hAnsi="GHEA Grapalat" w:cs="Sylfaen"/>
                <w:color w:val="000000"/>
                <w:sz w:val="20"/>
                <w:szCs w:val="20"/>
                <w:lang w:val="hy-AM"/>
              </w:rPr>
              <w:t>Курица</w:t>
            </w:r>
            <w:r w:rsidRPr="00365C65">
              <w:rPr>
                <w:rFonts w:ascii="GHEA Grapalat" w:hAnsi="GHEA Grapalat"/>
                <w:color w:val="000000"/>
                <w:sz w:val="20"/>
                <w:szCs w:val="20"/>
                <w:lang w:val="hy-AM"/>
              </w:rPr>
              <w:t xml:space="preserve"> </w:t>
            </w:r>
            <w:r w:rsidRPr="00365C65">
              <w:rPr>
                <w:rFonts w:ascii="GHEA Grapalat" w:hAnsi="GHEA Grapalat" w:cs="Sylfaen"/>
                <w:color w:val="000000"/>
                <w:sz w:val="20"/>
                <w:szCs w:val="20"/>
                <w:lang w:val="hy-AM"/>
              </w:rPr>
              <w:t>грудь</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lastRenderedPageBreak/>
              <w:t>17:</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15541200</w:t>
            </w:r>
          </w:p>
        </w:tc>
        <w:tc>
          <w:tcPr>
            <w:tcW w:w="2693" w:type="dxa"/>
            <w:tcBorders>
              <w:top w:val="single" w:sz="4" w:space="0" w:color="auto"/>
              <w:left w:val="single" w:sz="4" w:space="0" w:color="auto"/>
              <w:bottom w:val="nil"/>
              <w:right w:val="single" w:sz="4" w:space="0" w:color="auto"/>
            </w:tcBorders>
            <w:shd w:val="clear" w:color="auto" w:fill="auto"/>
          </w:tcPr>
          <w:p w:rsidR="00420336" w:rsidRPr="00365C65" w:rsidRDefault="00420336" w:rsidP="007B148D">
            <w:pPr>
              <w:rPr>
                <w:rFonts w:ascii="GHEA Grapalat" w:hAnsi="GHEA Grapalat"/>
                <w:sz w:val="22"/>
                <w:szCs w:val="22"/>
                <w:lang w:val="es-ES"/>
              </w:rPr>
            </w:pPr>
            <w:r w:rsidRPr="00365C65">
              <w:rPr>
                <w:rFonts w:ascii="GHEA Grapalat" w:hAnsi="GHEA Grapalat" w:cs="Sylfaen"/>
                <w:color w:val="000000"/>
                <w:sz w:val="20"/>
                <w:szCs w:val="20"/>
              </w:rPr>
              <w:t>Сыр</w:t>
            </w:r>
            <w:r w:rsidRPr="00365C65">
              <w:rPr>
                <w:rFonts w:ascii="GHEA Grapalat" w:hAnsi="GHEA Grapalat"/>
                <w:color w:val="000000"/>
                <w:sz w:val="20"/>
                <w:szCs w:val="20"/>
              </w:rPr>
              <w:t xml:space="preserve"> </w:t>
            </w:r>
            <w:proofErr w:type="gramStart"/>
            <w:r w:rsidRPr="00365C65">
              <w:rPr>
                <w:rFonts w:ascii="GHEA Grapalat" w:hAnsi="GHEA Grapalat" w:cs="Sylfaen"/>
                <w:color w:val="000000"/>
                <w:sz w:val="20"/>
                <w:szCs w:val="20"/>
              </w:rPr>
              <w:t>Чанах</w:t>
            </w:r>
            <w:proofErr w:type="gramEnd"/>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18</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15511100</w:t>
            </w:r>
          </w:p>
        </w:tc>
        <w:tc>
          <w:tcPr>
            <w:tcW w:w="2693" w:type="dxa"/>
            <w:tcBorders>
              <w:top w:val="single" w:sz="4" w:space="0" w:color="auto"/>
              <w:left w:val="single" w:sz="4" w:space="0" w:color="auto"/>
              <w:bottom w:val="single" w:sz="4" w:space="0" w:color="auto"/>
              <w:right w:val="nil"/>
            </w:tcBorders>
            <w:shd w:val="clear" w:color="auto" w:fill="auto"/>
          </w:tcPr>
          <w:p w:rsidR="00420336" w:rsidRPr="00365C65" w:rsidRDefault="00420336" w:rsidP="007B148D">
            <w:pPr>
              <w:rPr>
                <w:rFonts w:ascii="GHEA Grapalat" w:hAnsi="GHEA Grapalat"/>
                <w:sz w:val="22"/>
                <w:szCs w:val="22"/>
                <w:lang w:val="es-ES"/>
              </w:rPr>
            </w:pPr>
            <w:r w:rsidRPr="00365C65">
              <w:rPr>
                <w:rFonts w:ascii="GHEA Grapalat" w:hAnsi="GHEA Grapalat" w:cs="Sylfaen"/>
                <w:color w:val="000000"/>
                <w:sz w:val="20"/>
                <w:szCs w:val="20"/>
              </w:rPr>
              <w:t>Молоко:</w:t>
            </w:r>
            <w:r w:rsidRPr="00365C65">
              <w:rPr>
                <w:rFonts w:ascii="GHEA Grapalat" w:hAnsi="GHEA Grapalat"/>
                <w:color w:val="000000"/>
                <w:sz w:val="20"/>
                <w:szCs w:val="20"/>
              </w:rPr>
              <w:t xml:space="preserve"> </w:t>
            </w:r>
            <w:proofErr w:type="gramStart"/>
            <w:r w:rsidRPr="00365C65">
              <w:rPr>
                <w:rFonts w:ascii="GHEA Grapalat" w:hAnsi="GHEA Grapalat" w:cs="Sylfaen"/>
                <w:color w:val="000000"/>
                <w:sz w:val="20"/>
                <w:szCs w:val="20"/>
              </w:rPr>
              <w:t>пастеризованный</w:t>
            </w:r>
            <w:proofErr w:type="gramEnd"/>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19:</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15551600</w:t>
            </w:r>
          </w:p>
        </w:tc>
        <w:tc>
          <w:tcPr>
            <w:tcW w:w="2693" w:type="dxa"/>
            <w:tcBorders>
              <w:top w:val="single" w:sz="4" w:space="0" w:color="auto"/>
              <w:left w:val="single" w:sz="4" w:space="0" w:color="auto"/>
              <w:bottom w:val="single" w:sz="4" w:space="0" w:color="auto"/>
              <w:right w:val="nil"/>
            </w:tcBorders>
            <w:shd w:val="clear" w:color="auto" w:fill="auto"/>
          </w:tcPr>
          <w:p w:rsidR="00420336" w:rsidRPr="00365C65" w:rsidRDefault="00420336" w:rsidP="007B148D">
            <w:pPr>
              <w:rPr>
                <w:rFonts w:ascii="GHEA Grapalat" w:hAnsi="GHEA Grapalat"/>
                <w:sz w:val="22"/>
                <w:szCs w:val="22"/>
                <w:lang w:val="es-ES"/>
              </w:rPr>
            </w:pPr>
            <w:r w:rsidRPr="00420336">
              <w:rPr>
                <w:rFonts w:ascii="GHEA Grapalat" w:hAnsi="GHEA Grapalat" w:cs="Sylfaen"/>
                <w:color w:val="000000"/>
                <w:sz w:val="20"/>
                <w:szCs w:val="20"/>
              </w:rPr>
              <w:t>Йогурт</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20:</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15512000</w:t>
            </w:r>
          </w:p>
        </w:tc>
        <w:tc>
          <w:tcPr>
            <w:tcW w:w="2693" w:type="dxa"/>
            <w:tcBorders>
              <w:top w:val="single" w:sz="4" w:space="0" w:color="auto"/>
              <w:left w:val="single" w:sz="4" w:space="0" w:color="auto"/>
              <w:bottom w:val="single" w:sz="4" w:space="0" w:color="auto"/>
              <w:right w:val="nil"/>
            </w:tcBorders>
            <w:shd w:val="clear" w:color="auto" w:fill="auto"/>
          </w:tcPr>
          <w:p w:rsidR="00420336" w:rsidRPr="00365C65" w:rsidRDefault="00420336" w:rsidP="007B148D">
            <w:pPr>
              <w:rPr>
                <w:rFonts w:ascii="GHEA Grapalat" w:hAnsi="GHEA Grapalat"/>
                <w:sz w:val="22"/>
                <w:szCs w:val="22"/>
                <w:lang w:val="es-ES"/>
              </w:rPr>
            </w:pPr>
            <w:r>
              <w:rPr>
                <w:rFonts w:ascii="GHEA Grapalat" w:hAnsi="GHEA Grapalat" w:cs="Sylfaen"/>
                <w:color w:val="000000"/>
                <w:sz w:val="20"/>
                <w:szCs w:val="20"/>
              </w:rPr>
              <w:t>сметан</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21:</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20336" w:rsidRPr="00365C65" w:rsidRDefault="00420336" w:rsidP="007B148D">
            <w:pPr>
              <w:rPr>
                <w:rFonts w:ascii="GHEA Grapalat" w:hAnsi="GHEA Grapalat"/>
                <w:sz w:val="22"/>
                <w:szCs w:val="22"/>
                <w:lang w:val="es-ES"/>
              </w:rPr>
            </w:pPr>
            <w:r w:rsidRPr="00365C65">
              <w:rPr>
                <w:rFonts w:ascii="GHEA Grapalat" w:hAnsi="GHEA Grapalat" w:cs="Sylfaen"/>
                <w:color w:val="000000"/>
                <w:sz w:val="20"/>
                <w:szCs w:val="20"/>
              </w:rPr>
              <w:t>Творог</w:t>
            </w:r>
            <w:r w:rsidRPr="00365C65">
              <w:rPr>
                <w:rFonts w:ascii="GHEA Grapalat" w:hAnsi="GHEA Grapalat"/>
                <w:color w:val="000000"/>
                <w:sz w:val="20"/>
                <w:szCs w:val="20"/>
              </w:rPr>
              <w:t xml:space="preserve"> </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22:</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20336" w:rsidRPr="00365C65" w:rsidRDefault="00420336" w:rsidP="007B148D">
            <w:pPr>
              <w:rPr>
                <w:rFonts w:ascii="GHEA Grapalat" w:hAnsi="GHEA Grapalat"/>
                <w:sz w:val="22"/>
                <w:szCs w:val="22"/>
                <w:lang w:val="es-ES"/>
              </w:rPr>
            </w:pPr>
            <w:proofErr w:type="gramStart"/>
            <w:r w:rsidRPr="00365C65">
              <w:rPr>
                <w:rFonts w:ascii="GHEA Grapalat" w:hAnsi="GHEA Grapalat" w:cs="Sylfaen"/>
                <w:color w:val="000000"/>
                <w:sz w:val="20"/>
                <w:szCs w:val="20"/>
              </w:rPr>
              <w:t>Сжатый</w:t>
            </w:r>
            <w:proofErr w:type="gramEnd"/>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молоко</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23:</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15821500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20336" w:rsidRPr="00365C65" w:rsidRDefault="00420336" w:rsidP="007B148D">
            <w:pPr>
              <w:rPr>
                <w:rFonts w:ascii="GHEA Grapalat" w:hAnsi="GHEA Grapalat"/>
                <w:sz w:val="22"/>
                <w:szCs w:val="22"/>
                <w:lang w:val="es-ES"/>
              </w:rPr>
            </w:pPr>
            <w:r w:rsidRPr="00365C65">
              <w:rPr>
                <w:rFonts w:ascii="GHEA Grapalat" w:hAnsi="GHEA Grapalat"/>
                <w:sz w:val="20"/>
              </w:rPr>
              <w:t>печенье</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24:</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15842110</w:t>
            </w:r>
          </w:p>
        </w:tc>
        <w:tc>
          <w:tcPr>
            <w:tcW w:w="2693" w:type="dxa"/>
            <w:tcBorders>
              <w:top w:val="single" w:sz="4" w:space="0" w:color="auto"/>
              <w:left w:val="single" w:sz="4" w:space="0" w:color="auto"/>
              <w:bottom w:val="single" w:sz="4" w:space="0" w:color="auto"/>
              <w:right w:val="nil"/>
            </w:tcBorders>
            <w:shd w:val="clear" w:color="auto" w:fill="auto"/>
          </w:tcPr>
          <w:p w:rsidR="00420336" w:rsidRPr="00365C65" w:rsidRDefault="00420336" w:rsidP="007B148D">
            <w:pPr>
              <w:rPr>
                <w:rFonts w:ascii="GHEA Grapalat" w:hAnsi="GHEA Grapalat"/>
                <w:sz w:val="22"/>
                <w:szCs w:val="22"/>
                <w:lang w:val="es-ES"/>
              </w:rPr>
            </w:pPr>
            <w:r w:rsidRPr="00365C65">
              <w:rPr>
                <w:rFonts w:ascii="GHEA Grapalat" w:hAnsi="GHEA Grapalat" w:cs="Sylfaen"/>
                <w:color w:val="000000"/>
                <w:sz w:val="20"/>
                <w:szCs w:val="20"/>
              </w:rPr>
              <w:t>Конфеты в шоколаде</w:t>
            </w:r>
            <w:r w:rsidRPr="00365C65">
              <w:rPr>
                <w:rFonts w:ascii="GHEA Grapalat" w:hAnsi="GHEA Grapalat"/>
                <w:color w:val="000000"/>
                <w:sz w:val="20"/>
                <w:szCs w:val="20"/>
              </w:rPr>
              <w:t xml:space="preserve"> </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25:</w:t>
            </w:r>
          </w:p>
        </w:tc>
        <w:tc>
          <w:tcPr>
            <w:tcW w:w="1418" w:type="dxa"/>
          </w:tcPr>
          <w:p w:rsidR="00420336" w:rsidRPr="00365C65" w:rsidRDefault="00420336" w:rsidP="007B148D">
            <w:pPr>
              <w:rPr>
                <w:rFonts w:ascii="GHEA Grapalat" w:hAnsi="GHEA Grapalat"/>
                <w:sz w:val="22"/>
                <w:szCs w:val="22"/>
                <w:lang w:val="es-ES"/>
              </w:rPr>
            </w:pPr>
            <w:r>
              <w:rPr>
                <w:rFonts w:ascii="GHEA Grapalat" w:hAnsi="GHEA Grapalat"/>
                <w:color w:val="000000"/>
                <w:sz w:val="20"/>
                <w:szCs w:val="20"/>
              </w:rPr>
              <w:t>15332290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rsidR="00420336" w:rsidRPr="00365C65" w:rsidRDefault="00420336" w:rsidP="007B148D">
            <w:pPr>
              <w:rPr>
                <w:rFonts w:ascii="GHEA Grapalat" w:hAnsi="GHEA Grapalat"/>
                <w:sz w:val="22"/>
                <w:szCs w:val="22"/>
                <w:lang w:val="es-ES"/>
              </w:rPr>
            </w:pPr>
            <w:r>
              <w:rPr>
                <w:rFonts w:ascii="GHEA Grapalat" w:hAnsi="GHEA Grapalat" w:cs="Sylfaen"/>
                <w:color w:val="000000"/>
                <w:sz w:val="20"/>
                <w:szCs w:val="20"/>
              </w:rPr>
              <w:t>глушилка</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28:</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sz w:val="20"/>
              </w:rPr>
              <w:t>15320000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20336" w:rsidRPr="00365C65" w:rsidRDefault="00420336" w:rsidP="007B148D">
            <w:pPr>
              <w:rPr>
                <w:rFonts w:ascii="GHEA Grapalat" w:hAnsi="GHEA Grapalat"/>
                <w:sz w:val="22"/>
                <w:szCs w:val="22"/>
                <w:lang w:val="es-ES"/>
              </w:rPr>
            </w:pPr>
            <w:r w:rsidRPr="00365C65">
              <w:rPr>
                <w:rFonts w:ascii="GHEA Grapalat" w:hAnsi="GHEA Grapalat" w:cs="Sylfaen"/>
                <w:color w:val="000000"/>
                <w:sz w:val="20"/>
                <w:szCs w:val="20"/>
                <w:lang w:val="hy-AM"/>
              </w:rPr>
              <w:t>сок</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ind w:left="360"/>
              <w:jc w:val="right"/>
              <w:rPr>
                <w:rFonts w:ascii="GHEA Grapalat" w:hAnsi="GHEA Grapalat"/>
                <w:sz w:val="22"/>
                <w:szCs w:val="22"/>
                <w:lang w:val="hy-AM"/>
              </w:rPr>
            </w:pPr>
            <w:r>
              <w:rPr>
                <w:rFonts w:ascii="GHEA Grapalat" w:hAnsi="GHEA Grapalat"/>
                <w:sz w:val="20"/>
              </w:rPr>
              <w:t>31:</w:t>
            </w:r>
          </w:p>
        </w:tc>
        <w:tc>
          <w:tcPr>
            <w:tcW w:w="1418" w:type="dxa"/>
          </w:tcPr>
          <w:p w:rsidR="00420336" w:rsidRPr="00365C65" w:rsidRDefault="00420336" w:rsidP="007B148D">
            <w:pPr>
              <w:rPr>
                <w:rFonts w:ascii="GHEA Grapalat" w:hAnsi="GHEA Grapalat"/>
                <w:sz w:val="22"/>
                <w:szCs w:val="22"/>
                <w:lang w:val="es-ES"/>
              </w:rPr>
            </w:pPr>
            <w:r>
              <w:rPr>
                <w:rFonts w:ascii="GHEA Grapalat" w:hAnsi="GHEA Grapalat"/>
                <w:sz w:val="20"/>
              </w:rPr>
              <w:t>15333100</w:t>
            </w:r>
          </w:p>
        </w:tc>
        <w:tc>
          <w:tcPr>
            <w:tcW w:w="2693" w:type="dxa"/>
            <w:tcBorders>
              <w:top w:val="nil"/>
              <w:left w:val="single" w:sz="4" w:space="0" w:color="auto"/>
              <w:bottom w:val="single" w:sz="4" w:space="0" w:color="auto"/>
              <w:right w:val="single" w:sz="4" w:space="0" w:color="auto"/>
            </w:tcBorders>
            <w:shd w:val="clear" w:color="auto" w:fill="auto"/>
          </w:tcPr>
          <w:p w:rsidR="00420336" w:rsidRPr="00365C65" w:rsidRDefault="00420336" w:rsidP="007B148D">
            <w:pPr>
              <w:rPr>
                <w:rFonts w:ascii="GHEA Grapalat" w:hAnsi="GHEA Grapalat"/>
                <w:sz w:val="22"/>
                <w:szCs w:val="22"/>
                <w:lang w:val="es-ES"/>
              </w:rPr>
            </w:pPr>
            <w:r>
              <w:rPr>
                <w:rFonts w:ascii="GHEA Grapalat" w:hAnsi="GHEA Grapalat"/>
                <w:sz w:val="20"/>
              </w:rPr>
              <w:t>Томатная паста</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sz w:val="22"/>
                <w:szCs w:val="22"/>
                <w:lang w:val="hy-AM"/>
              </w:rPr>
            </w:pPr>
            <w:r>
              <w:rPr>
                <w:rFonts w:ascii="GHEA Grapalat" w:hAnsi="GHEA Grapalat"/>
                <w:sz w:val="20"/>
              </w:rPr>
              <w:t>35:</w:t>
            </w:r>
          </w:p>
        </w:tc>
        <w:tc>
          <w:tcPr>
            <w:tcW w:w="1418" w:type="dxa"/>
          </w:tcPr>
          <w:p w:rsidR="00420336" w:rsidRPr="00365C65" w:rsidRDefault="00420336" w:rsidP="007B148D">
            <w:pPr>
              <w:rPr>
                <w:rFonts w:ascii="GHEA Grapalat" w:hAnsi="GHEA Grapalat"/>
                <w:sz w:val="22"/>
                <w:szCs w:val="22"/>
                <w:lang w:val="es-ES"/>
              </w:rPr>
            </w:pPr>
            <w:r w:rsidRPr="00365C65">
              <w:rPr>
                <w:rFonts w:ascii="GHEA Grapalat" w:hAnsi="GHEA Grapalat"/>
                <w:color w:val="000000"/>
                <w:sz w:val="20"/>
                <w:szCs w:val="20"/>
              </w:rPr>
              <w:t>15331180</w:t>
            </w:r>
          </w:p>
        </w:tc>
        <w:tc>
          <w:tcPr>
            <w:tcW w:w="2693" w:type="dxa"/>
          </w:tcPr>
          <w:p w:rsidR="00420336" w:rsidRPr="00365C65" w:rsidRDefault="00420336" w:rsidP="007B148D">
            <w:pPr>
              <w:rPr>
                <w:rFonts w:ascii="GHEA Grapalat" w:hAnsi="GHEA Grapalat"/>
                <w:sz w:val="22"/>
                <w:szCs w:val="22"/>
                <w:lang w:val="es-ES"/>
              </w:rPr>
            </w:pPr>
            <w:r w:rsidRPr="00365C65">
              <w:rPr>
                <w:rFonts w:ascii="GHEA Grapalat" w:hAnsi="GHEA Grapalat" w:cs="Sylfaen"/>
                <w:color w:val="000000"/>
                <w:sz w:val="20"/>
                <w:szCs w:val="20"/>
              </w:rPr>
              <w:t>Консервы</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горох</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rPr>
            </w:pPr>
            <w:r w:rsidRPr="00365C65">
              <w:rPr>
                <w:rFonts w:ascii="GHEA Grapalat" w:hAnsi="GHEA Grapalat"/>
                <w:sz w:val="20"/>
              </w:rPr>
              <w:t>36:</w:t>
            </w:r>
          </w:p>
        </w:tc>
        <w:tc>
          <w:tcPr>
            <w:tcW w:w="1418" w:type="dxa"/>
          </w:tcPr>
          <w:p w:rsidR="00420336" w:rsidRPr="00365C65" w:rsidRDefault="00420336" w:rsidP="007B148D">
            <w:pPr>
              <w:rPr>
                <w:rFonts w:ascii="GHEA Grapalat" w:hAnsi="GHEA Grapalat"/>
                <w:color w:val="000000"/>
                <w:sz w:val="22"/>
                <w:szCs w:val="22"/>
              </w:rPr>
            </w:pPr>
            <w:r w:rsidRPr="00365C65">
              <w:rPr>
                <w:rFonts w:ascii="GHEA Grapalat" w:hAnsi="GHEA Grapalat"/>
                <w:color w:val="000000"/>
                <w:sz w:val="20"/>
                <w:szCs w:val="20"/>
              </w:rPr>
              <w:t>15331178</w:t>
            </w:r>
          </w:p>
        </w:tc>
        <w:tc>
          <w:tcPr>
            <w:tcW w:w="2693" w:type="dxa"/>
          </w:tcPr>
          <w:p w:rsidR="00420336" w:rsidRPr="00365C65" w:rsidRDefault="00420336" w:rsidP="007B148D">
            <w:pPr>
              <w:rPr>
                <w:rFonts w:ascii="GHEA Grapalat" w:hAnsi="GHEA Grapalat"/>
              </w:rPr>
            </w:pPr>
            <w:r w:rsidRPr="00365C65">
              <w:rPr>
                <w:rFonts w:ascii="GHEA Grapalat" w:hAnsi="GHEA Grapalat" w:cs="Sylfaen"/>
                <w:color w:val="000000"/>
                <w:sz w:val="20"/>
                <w:szCs w:val="20"/>
              </w:rPr>
              <w:t>Консервы</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кукуруза</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rPr>
            </w:pPr>
            <w:r>
              <w:rPr>
                <w:rFonts w:ascii="GHEA Grapalat" w:hAnsi="GHEA Grapalat"/>
                <w:sz w:val="20"/>
              </w:rPr>
              <w:t>40:</w:t>
            </w:r>
          </w:p>
        </w:tc>
        <w:tc>
          <w:tcPr>
            <w:tcW w:w="1418" w:type="dxa"/>
          </w:tcPr>
          <w:p w:rsidR="00420336" w:rsidRPr="00365C65" w:rsidRDefault="00420336" w:rsidP="007B148D">
            <w:pPr>
              <w:rPr>
                <w:rFonts w:ascii="GHEA Grapalat" w:hAnsi="GHEA Grapalat"/>
              </w:rPr>
            </w:pPr>
            <w:r w:rsidRPr="00365C65">
              <w:rPr>
                <w:rFonts w:ascii="GHEA Grapalat" w:hAnsi="GHEA Grapalat"/>
                <w:color w:val="000000"/>
                <w:sz w:val="20"/>
                <w:szCs w:val="20"/>
              </w:rPr>
              <w:t>15311100</w:t>
            </w:r>
          </w:p>
        </w:tc>
        <w:tc>
          <w:tcPr>
            <w:tcW w:w="2693" w:type="dxa"/>
          </w:tcPr>
          <w:p w:rsidR="00420336" w:rsidRPr="00365C65" w:rsidRDefault="00420336" w:rsidP="007B148D">
            <w:pPr>
              <w:rPr>
                <w:rFonts w:ascii="GHEA Grapalat" w:hAnsi="GHEA Grapalat" w:cs="Sylfaen"/>
              </w:rPr>
            </w:pPr>
            <w:r w:rsidRPr="00365C65">
              <w:rPr>
                <w:rFonts w:ascii="GHEA Grapalat" w:hAnsi="GHEA Grapalat" w:cs="Sylfaen"/>
                <w:color w:val="000000"/>
                <w:sz w:val="20"/>
                <w:szCs w:val="20"/>
              </w:rPr>
              <w:t>Картофель</w:t>
            </w:r>
          </w:p>
        </w:tc>
        <w:tc>
          <w:tcPr>
            <w:tcW w:w="709" w:type="dxa"/>
          </w:tcPr>
          <w:p w:rsidR="00420336" w:rsidRPr="00365C65" w:rsidRDefault="00420336" w:rsidP="007B148D">
            <w:pPr>
              <w:rPr>
                <w:rFonts w:ascii="GHEA Grapalat" w:hAnsi="GHEA Grapalat"/>
                <w:sz w:val="22"/>
                <w:szCs w:val="22"/>
                <w:lang w:val="pt-BR"/>
              </w:rPr>
            </w:pPr>
          </w:p>
        </w:tc>
        <w:tc>
          <w:tcPr>
            <w:tcW w:w="533" w:type="dxa"/>
          </w:tcPr>
          <w:p w:rsidR="00420336" w:rsidRPr="00365C65" w:rsidRDefault="00420336" w:rsidP="007B148D">
            <w:pPr>
              <w:rPr>
                <w:rFonts w:ascii="GHEA Grapalat" w:hAnsi="GHEA Grapalat"/>
                <w:sz w:val="22"/>
                <w:szCs w:val="22"/>
                <w:lang w:val="pt-BR"/>
              </w:rPr>
            </w:pPr>
          </w:p>
        </w:tc>
        <w:tc>
          <w:tcPr>
            <w:tcW w:w="425" w:type="dxa"/>
          </w:tcPr>
          <w:p w:rsidR="00420336" w:rsidRPr="00365C65" w:rsidRDefault="00420336" w:rsidP="007B148D">
            <w:pPr>
              <w:rPr>
                <w:rFonts w:ascii="GHEA Grapalat" w:hAnsi="GHEA Grapalat"/>
                <w:sz w:val="22"/>
                <w:szCs w:val="22"/>
                <w:lang w:val="pt-BR"/>
              </w:rPr>
            </w:pPr>
          </w:p>
        </w:tc>
        <w:tc>
          <w:tcPr>
            <w:tcW w:w="567" w:type="dxa"/>
          </w:tcPr>
          <w:p w:rsidR="00420336" w:rsidRPr="00365C65" w:rsidRDefault="00420336" w:rsidP="007B148D">
            <w:pPr>
              <w:rPr>
                <w:rFonts w:ascii="GHEA Grapalat" w:hAnsi="GHEA Grapalat"/>
                <w:sz w:val="22"/>
                <w:szCs w:val="22"/>
                <w:lang w:val="pt-BR"/>
              </w:rPr>
            </w:pPr>
          </w:p>
        </w:tc>
        <w:tc>
          <w:tcPr>
            <w:tcW w:w="567" w:type="dxa"/>
          </w:tcPr>
          <w:p w:rsidR="00420336" w:rsidRPr="00365C65" w:rsidRDefault="00420336" w:rsidP="007B148D">
            <w:pPr>
              <w:rPr>
                <w:rFonts w:ascii="GHEA Grapalat" w:hAnsi="GHEA Grapalat"/>
                <w:sz w:val="22"/>
                <w:szCs w:val="22"/>
                <w:lang w:val="pt-BR"/>
              </w:rPr>
            </w:pPr>
          </w:p>
        </w:tc>
        <w:tc>
          <w:tcPr>
            <w:tcW w:w="425" w:type="dxa"/>
          </w:tcPr>
          <w:p w:rsidR="00420336" w:rsidRPr="00365C65" w:rsidRDefault="00420336" w:rsidP="007B148D">
            <w:pPr>
              <w:rPr>
                <w:rFonts w:ascii="GHEA Grapalat" w:hAnsi="GHEA Grapalat"/>
                <w:sz w:val="22"/>
                <w:szCs w:val="22"/>
                <w:lang w:val="pt-BR"/>
              </w:rPr>
            </w:pPr>
          </w:p>
        </w:tc>
        <w:tc>
          <w:tcPr>
            <w:tcW w:w="567" w:type="dxa"/>
          </w:tcPr>
          <w:p w:rsidR="00420336" w:rsidRPr="00365C65" w:rsidRDefault="00420336" w:rsidP="007B148D">
            <w:pPr>
              <w:rPr>
                <w:rFonts w:ascii="GHEA Grapalat" w:hAnsi="GHEA Grapalat"/>
                <w:sz w:val="22"/>
                <w:szCs w:val="22"/>
                <w:lang w:val="pt-BR"/>
              </w:rPr>
            </w:pPr>
          </w:p>
        </w:tc>
        <w:tc>
          <w:tcPr>
            <w:tcW w:w="918" w:type="dxa"/>
          </w:tcPr>
          <w:p w:rsidR="00420336" w:rsidRPr="00365C65" w:rsidRDefault="00420336" w:rsidP="007B148D">
            <w:pPr>
              <w:rPr>
                <w:rFonts w:ascii="GHEA Grapalat" w:hAnsi="GHEA Grapalat"/>
                <w:sz w:val="22"/>
                <w:szCs w:val="22"/>
                <w:lang w:val="pt-BR"/>
              </w:rPr>
            </w:pPr>
          </w:p>
        </w:tc>
        <w:tc>
          <w:tcPr>
            <w:tcW w:w="925" w:type="dxa"/>
          </w:tcPr>
          <w:p w:rsidR="00420336" w:rsidRPr="00365C65" w:rsidRDefault="00420336" w:rsidP="007B148D">
            <w:pPr>
              <w:rPr>
                <w:rFonts w:ascii="GHEA Grapalat" w:hAnsi="GHEA Grapalat"/>
                <w:sz w:val="22"/>
                <w:szCs w:val="22"/>
                <w:lang w:val="pt-BR"/>
              </w:rPr>
            </w:pPr>
          </w:p>
        </w:tc>
        <w:tc>
          <w:tcPr>
            <w:tcW w:w="992" w:type="dxa"/>
          </w:tcPr>
          <w:p w:rsidR="00420336" w:rsidRPr="00365C65" w:rsidRDefault="00420336" w:rsidP="007B148D">
            <w:pPr>
              <w:rPr>
                <w:rFonts w:ascii="GHEA Grapalat" w:hAnsi="GHEA Grapalat"/>
                <w:sz w:val="22"/>
                <w:szCs w:val="22"/>
                <w:lang w:val="pt-BR"/>
              </w:rPr>
            </w:pPr>
          </w:p>
        </w:tc>
        <w:tc>
          <w:tcPr>
            <w:tcW w:w="709" w:type="dxa"/>
          </w:tcPr>
          <w:p w:rsidR="00420336" w:rsidRPr="00365C65" w:rsidRDefault="00420336" w:rsidP="007B148D">
            <w:pPr>
              <w:rPr>
                <w:rFonts w:ascii="GHEA Grapalat" w:hAnsi="GHEA Grapalat"/>
                <w:sz w:val="22"/>
                <w:szCs w:val="22"/>
                <w:lang w:val="pt-BR"/>
              </w:rPr>
            </w:pP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rPr>
            </w:pPr>
            <w:r w:rsidRPr="00365C65">
              <w:rPr>
                <w:rFonts w:ascii="GHEA Grapalat" w:hAnsi="GHEA Grapalat"/>
                <w:sz w:val="20"/>
              </w:rPr>
              <w:t>41:</w:t>
            </w:r>
          </w:p>
        </w:tc>
        <w:tc>
          <w:tcPr>
            <w:tcW w:w="1418" w:type="dxa"/>
          </w:tcPr>
          <w:p w:rsidR="00420336" w:rsidRPr="00365C65" w:rsidRDefault="00420336" w:rsidP="007B148D">
            <w:pPr>
              <w:rPr>
                <w:rFonts w:ascii="GHEA Grapalat" w:hAnsi="GHEA Grapalat"/>
                <w:color w:val="000000"/>
                <w:sz w:val="22"/>
                <w:szCs w:val="22"/>
              </w:rPr>
            </w:pPr>
            <w:r w:rsidRPr="00365C65">
              <w:rPr>
                <w:rFonts w:ascii="GHEA Grapalat" w:hAnsi="GHEA Grapalat"/>
                <w:color w:val="000000"/>
                <w:sz w:val="20"/>
                <w:szCs w:val="20"/>
              </w:rPr>
              <w:t>15331167</w:t>
            </w:r>
          </w:p>
        </w:tc>
        <w:tc>
          <w:tcPr>
            <w:tcW w:w="2693" w:type="dxa"/>
          </w:tcPr>
          <w:p w:rsidR="00420336" w:rsidRPr="00365C65" w:rsidRDefault="00420336" w:rsidP="007B148D">
            <w:pPr>
              <w:rPr>
                <w:rFonts w:ascii="GHEA Grapalat" w:hAnsi="GHEA Grapalat"/>
              </w:rPr>
            </w:pPr>
            <w:r w:rsidRPr="00365C65">
              <w:rPr>
                <w:rFonts w:ascii="GHEA Grapalat" w:hAnsi="GHEA Grapalat" w:cs="Sylfaen"/>
                <w:color w:val="000000"/>
                <w:sz w:val="20"/>
                <w:szCs w:val="20"/>
              </w:rPr>
              <w:t>Зеленый</w:t>
            </w:r>
            <w:proofErr w:type="gramStart"/>
            <w:r w:rsidRPr="00365C65">
              <w:rPr>
                <w:rFonts w:ascii="GHEA Grapalat" w:hAnsi="GHEA Grapalat"/>
                <w:color w:val="000000"/>
                <w:sz w:val="20"/>
                <w:szCs w:val="20"/>
              </w:rPr>
              <w:t>,</w:t>
            </w:r>
            <w:r w:rsidRPr="00365C65">
              <w:rPr>
                <w:rFonts w:ascii="GHEA Grapalat" w:hAnsi="GHEA Grapalat" w:cs="Sylfaen"/>
                <w:color w:val="000000"/>
                <w:sz w:val="20"/>
                <w:szCs w:val="20"/>
              </w:rPr>
              <w:t>с</w:t>
            </w:r>
            <w:proofErr w:type="gramEnd"/>
            <w:r w:rsidRPr="00365C65">
              <w:rPr>
                <w:rFonts w:ascii="GHEA Grapalat" w:hAnsi="GHEA Grapalat" w:cs="Sylfaen"/>
                <w:color w:val="000000"/>
                <w:sz w:val="20"/>
                <w:szCs w:val="20"/>
              </w:rPr>
              <w:t>мешанный</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r w:rsidRPr="00365C65">
              <w:rPr>
                <w:rFonts w:ascii="GHEA Grapalat" w:hAnsi="GHEA Grapalat"/>
                <w:sz w:val="22"/>
                <w:szCs w:val="22"/>
                <w:lang w:val="pt-BR"/>
              </w:rPr>
              <w:t>%</w:t>
            </w:r>
          </w:p>
        </w:tc>
      </w:tr>
      <w:tr w:rsidR="00420336" w:rsidRPr="00365C65" w:rsidTr="007B148D">
        <w:trPr>
          <w:trHeight w:val="262"/>
        </w:trPr>
        <w:tc>
          <w:tcPr>
            <w:tcW w:w="1276" w:type="dxa"/>
          </w:tcPr>
          <w:p w:rsidR="00420336" w:rsidRPr="00365C65" w:rsidRDefault="00420336" w:rsidP="007B148D">
            <w:pPr>
              <w:pStyle w:val="aff3"/>
              <w:jc w:val="right"/>
              <w:rPr>
                <w:rFonts w:ascii="GHEA Grapalat" w:hAnsi="GHEA Grapalat"/>
              </w:rPr>
            </w:pPr>
            <w:r w:rsidRPr="00365C65">
              <w:rPr>
                <w:rFonts w:ascii="GHEA Grapalat" w:hAnsi="GHEA Grapalat"/>
                <w:sz w:val="20"/>
              </w:rPr>
              <w:t>54:</w:t>
            </w:r>
          </w:p>
        </w:tc>
        <w:tc>
          <w:tcPr>
            <w:tcW w:w="1418" w:type="dxa"/>
          </w:tcPr>
          <w:p w:rsidR="00420336" w:rsidRPr="00365C65" w:rsidRDefault="00420336" w:rsidP="007B148D">
            <w:pPr>
              <w:rPr>
                <w:rFonts w:ascii="GHEA Grapalat" w:hAnsi="GHEA Grapalat"/>
                <w:sz w:val="20"/>
                <w:lang w:val="hy-AM"/>
              </w:rPr>
            </w:pPr>
            <w:r w:rsidRPr="00365C65">
              <w:rPr>
                <w:rFonts w:ascii="GHEA Grapalat" w:hAnsi="GHEA Grapalat"/>
                <w:color w:val="000000"/>
                <w:sz w:val="20"/>
                <w:szCs w:val="20"/>
              </w:rPr>
              <w:t>15842100</w:t>
            </w:r>
          </w:p>
          <w:p w:rsidR="00420336" w:rsidRPr="00365C65" w:rsidRDefault="00420336" w:rsidP="007B148D">
            <w:pPr>
              <w:rPr>
                <w:rFonts w:ascii="GHEA Grapalat" w:hAnsi="GHEA Grapalat"/>
              </w:rPr>
            </w:pPr>
          </w:p>
        </w:tc>
        <w:tc>
          <w:tcPr>
            <w:tcW w:w="2693" w:type="dxa"/>
          </w:tcPr>
          <w:p w:rsidR="00420336" w:rsidRPr="00365C65" w:rsidRDefault="00420336" w:rsidP="007B148D">
            <w:pPr>
              <w:rPr>
                <w:rFonts w:ascii="GHEA Grapalat" w:hAnsi="GHEA Grapalat" w:cs="Sylfaen"/>
              </w:rPr>
            </w:pPr>
            <w:r w:rsidRPr="00365C65">
              <w:rPr>
                <w:rFonts w:ascii="GHEA Grapalat" w:hAnsi="GHEA Grapalat" w:cs="Sylfaen"/>
                <w:sz w:val="20"/>
                <w:szCs w:val="20"/>
              </w:rPr>
              <w:t>Шоколад</w:t>
            </w:r>
            <w:r w:rsidRPr="00365C65">
              <w:rPr>
                <w:rFonts w:ascii="GHEA Grapalat" w:hAnsi="GHEA Grapalat"/>
                <w:sz w:val="20"/>
                <w:szCs w:val="20"/>
              </w:rPr>
              <w:t>/</w:t>
            </w:r>
            <w:r w:rsidRPr="00365C65">
              <w:rPr>
                <w:rFonts w:ascii="GHEA Grapalat" w:hAnsi="GHEA Grapalat" w:cs="Sylfaen"/>
                <w:sz w:val="20"/>
                <w:szCs w:val="20"/>
              </w:rPr>
              <w:t>шоколад</w:t>
            </w:r>
            <w:r w:rsidRPr="00365C65">
              <w:rPr>
                <w:rFonts w:ascii="GHEA Grapalat" w:hAnsi="GHEA Grapalat"/>
                <w:sz w:val="20"/>
                <w:szCs w:val="20"/>
              </w:rPr>
              <w:t xml:space="preserve"> </w:t>
            </w:r>
            <w:r w:rsidRPr="00365C65">
              <w:rPr>
                <w:rFonts w:ascii="GHEA Grapalat" w:hAnsi="GHEA Grapalat" w:cs="Sylfaen"/>
                <w:sz w:val="20"/>
                <w:szCs w:val="20"/>
              </w:rPr>
              <w:t>продукт</w:t>
            </w:r>
            <w:r w:rsidRPr="00365C65">
              <w:rPr>
                <w:rFonts w:ascii="GHEA Grapalat" w:hAnsi="GHEA Grapalat"/>
                <w:sz w:val="20"/>
                <w:szCs w:val="20"/>
              </w:rPr>
              <w:t>/</w:t>
            </w:r>
          </w:p>
        </w:tc>
        <w:tc>
          <w:tcPr>
            <w:tcW w:w="709" w:type="dxa"/>
          </w:tcPr>
          <w:p w:rsidR="00420336" w:rsidRPr="00365C65" w:rsidRDefault="00420336" w:rsidP="007B148D">
            <w:pPr>
              <w:rPr>
                <w:rFonts w:ascii="GHEA Grapalat" w:hAnsi="GHEA Grapalat"/>
                <w:sz w:val="22"/>
                <w:szCs w:val="22"/>
                <w:lang w:val="pt-BR"/>
              </w:rPr>
            </w:pPr>
          </w:p>
        </w:tc>
        <w:tc>
          <w:tcPr>
            <w:tcW w:w="533" w:type="dxa"/>
          </w:tcPr>
          <w:p w:rsidR="00420336" w:rsidRPr="00365C65" w:rsidRDefault="00420336" w:rsidP="007B148D">
            <w:pPr>
              <w:rPr>
                <w:rFonts w:ascii="GHEA Grapalat" w:hAnsi="GHEA Grapalat"/>
                <w:sz w:val="22"/>
                <w:szCs w:val="22"/>
                <w:lang w:val="pt-BR"/>
              </w:rPr>
            </w:pPr>
          </w:p>
        </w:tc>
        <w:tc>
          <w:tcPr>
            <w:tcW w:w="425" w:type="dxa"/>
          </w:tcPr>
          <w:p w:rsidR="00420336" w:rsidRPr="00365C65" w:rsidRDefault="00420336" w:rsidP="007B148D">
            <w:pPr>
              <w:rPr>
                <w:rFonts w:ascii="GHEA Grapalat" w:hAnsi="GHEA Grapalat"/>
                <w:sz w:val="22"/>
                <w:szCs w:val="22"/>
                <w:lang w:val="pt-BR"/>
              </w:rPr>
            </w:pPr>
          </w:p>
        </w:tc>
        <w:tc>
          <w:tcPr>
            <w:tcW w:w="567" w:type="dxa"/>
          </w:tcPr>
          <w:p w:rsidR="00420336" w:rsidRPr="00365C65" w:rsidRDefault="00420336" w:rsidP="007B148D">
            <w:pPr>
              <w:rPr>
                <w:rFonts w:ascii="GHEA Grapalat" w:hAnsi="GHEA Grapalat"/>
                <w:sz w:val="22"/>
                <w:szCs w:val="22"/>
                <w:lang w:val="pt-BR"/>
              </w:rPr>
            </w:pPr>
          </w:p>
        </w:tc>
        <w:tc>
          <w:tcPr>
            <w:tcW w:w="567" w:type="dxa"/>
          </w:tcPr>
          <w:p w:rsidR="00420336" w:rsidRPr="00365C65" w:rsidRDefault="00420336" w:rsidP="007B148D">
            <w:pPr>
              <w:rPr>
                <w:rFonts w:ascii="GHEA Grapalat" w:hAnsi="GHEA Grapalat"/>
                <w:sz w:val="22"/>
                <w:szCs w:val="22"/>
                <w:lang w:val="pt-BR"/>
              </w:rPr>
            </w:pPr>
          </w:p>
        </w:tc>
        <w:tc>
          <w:tcPr>
            <w:tcW w:w="425" w:type="dxa"/>
          </w:tcPr>
          <w:p w:rsidR="00420336" w:rsidRPr="00365C65" w:rsidRDefault="00420336" w:rsidP="007B148D">
            <w:pPr>
              <w:rPr>
                <w:rFonts w:ascii="GHEA Grapalat" w:hAnsi="GHEA Grapalat"/>
                <w:sz w:val="22"/>
                <w:szCs w:val="22"/>
                <w:lang w:val="pt-BR"/>
              </w:rPr>
            </w:pPr>
          </w:p>
        </w:tc>
        <w:tc>
          <w:tcPr>
            <w:tcW w:w="567" w:type="dxa"/>
          </w:tcPr>
          <w:p w:rsidR="00420336" w:rsidRPr="00365C65" w:rsidRDefault="00420336" w:rsidP="007B148D">
            <w:pPr>
              <w:rPr>
                <w:rFonts w:ascii="GHEA Grapalat" w:hAnsi="GHEA Grapalat"/>
                <w:sz w:val="22"/>
                <w:szCs w:val="22"/>
                <w:lang w:val="pt-BR"/>
              </w:rPr>
            </w:pPr>
          </w:p>
        </w:tc>
        <w:tc>
          <w:tcPr>
            <w:tcW w:w="918" w:type="dxa"/>
          </w:tcPr>
          <w:p w:rsidR="00420336" w:rsidRPr="00365C65" w:rsidRDefault="00420336" w:rsidP="007B148D">
            <w:pPr>
              <w:rPr>
                <w:rFonts w:ascii="GHEA Grapalat" w:hAnsi="GHEA Grapalat"/>
                <w:sz w:val="22"/>
                <w:szCs w:val="22"/>
                <w:lang w:val="pt-BR"/>
              </w:rPr>
            </w:pPr>
          </w:p>
        </w:tc>
        <w:tc>
          <w:tcPr>
            <w:tcW w:w="925" w:type="dxa"/>
          </w:tcPr>
          <w:p w:rsidR="00420336" w:rsidRPr="00365C65" w:rsidRDefault="00420336" w:rsidP="007B148D">
            <w:pPr>
              <w:rPr>
                <w:rFonts w:ascii="GHEA Grapalat" w:hAnsi="GHEA Grapalat"/>
                <w:sz w:val="22"/>
                <w:szCs w:val="22"/>
                <w:lang w:val="pt-BR"/>
              </w:rPr>
            </w:pPr>
          </w:p>
        </w:tc>
        <w:tc>
          <w:tcPr>
            <w:tcW w:w="992" w:type="dxa"/>
          </w:tcPr>
          <w:p w:rsidR="00420336" w:rsidRPr="00365C65" w:rsidRDefault="00420336" w:rsidP="007B148D">
            <w:pPr>
              <w:rPr>
                <w:rFonts w:ascii="GHEA Grapalat" w:hAnsi="GHEA Grapalat"/>
                <w:sz w:val="22"/>
                <w:szCs w:val="22"/>
                <w:lang w:val="pt-BR"/>
              </w:rPr>
            </w:pPr>
          </w:p>
        </w:tc>
        <w:tc>
          <w:tcPr>
            <w:tcW w:w="709" w:type="dxa"/>
          </w:tcPr>
          <w:p w:rsidR="00420336" w:rsidRPr="00365C65" w:rsidRDefault="00420336" w:rsidP="007B148D">
            <w:pPr>
              <w:rPr>
                <w:rFonts w:ascii="GHEA Grapalat" w:hAnsi="GHEA Grapalat"/>
                <w:sz w:val="22"/>
                <w:szCs w:val="22"/>
                <w:lang w:val="pt-BR"/>
              </w:rPr>
            </w:pPr>
          </w:p>
        </w:tc>
        <w:tc>
          <w:tcPr>
            <w:tcW w:w="1310"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p>
        </w:tc>
        <w:tc>
          <w:tcPr>
            <w:tcW w:w="1383" w:type="dxa"/>
            <w:tcBorders>
              <w:top w:val="nil"/>
              <w:left w:val="single" w:sz="4" w:space="0" w:color="auto"/>
              <w:bottom w:val="single" w:sz="4" w:space="0" w:color="auto"/>
              <w:right w:val="single" w:sz="4" w:space="0" w:color="auto"/>
            </w:tcBorders>
            <w:shd w:val="clear" w:color="auto" w:fill="auto"/>
            <w:vAlign w:val="bottom"/>
          </w:tcPr>
          <w:p w:rsidR="00420336" w:rsidRPr="00365C65" w:rsidRDefault="00420336" w:rsidP="007B148D">
            <w:pPr>
              <w:rPr>
                <w:rFonts w:ascii="GHEA Grapalat" w:hAnsi="GHEA Grapalat"/>
                <w:sz w:val="22"/>
                <w:szCs w:val="22"/>
                <w:lang w:val="pt-BR"/>
              </w:rPr>
            </w:pPr>
          </w:p>
        </w:tc>
      </w:tr>
    </w:tbl>
    <w:p w:rsidR="00420336" w:rsidRPr="00365C65" w:rsidRDefault="00420336" w:rsidP="00420336">
      <w:pPr>
        <w:jc w:val="center"/>
        <w:rPr>
          <w:rFonts w:ascii="GHEA Grapalat" w:hAnsi="GHEA Grapalat"/>
          <w:sz w:val="20"/>
        </w:rPr>
      </w:pPr>
      <w:r w:rsidRPr="00365C65">
        <w:rPr>
          <w:rFonts w:ascii="GHEA Grapalat" w:hAnsi="GHEA Grapalat"/>
          <w:sz w:val="20"/>
        </w:rPr>
        <w:t xml:space="preserve">          </w:t>
      </w:r>
    </w:p>
    <w:p w:rsidR="00420336" w:rsidRPr="00365C65" w:rsidRDefault="00420336" w:rsidP="00420336">
      <w:pPr>
        <w:jc w:val="center"/>
        <w:rPr>
          <w:rFonts w:ascii="GHEA Grapalat" w:hAnsi="GHEA Grapalat"/>
          <w:sz w:val="20"/>
          <w:lang w:val="pt-BR"/>
        </w:rPr>
      </w:pPr>
    </w:p>
    <w:p w:rsidR="00420336" w:rsidRPr="00365C65" w:rsidRDefault="00420336" w:rsidP="00420336">
      <w:pPr>
        <w:rPr>
          <w:rFonts w:ascii="GHEA Grapalat" w:hAnsi="GHEA Grapalat"/>
          <w:sz w:val="20"/>
        </w:rPr>
      </w:pPr>
      <w:r w:rsidRPr="00365C65">
        <w:rPr>
          <w:rFonts w:ascii="GHEA Grapalat" w:hAnsi="GHEA Grapalat"/>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420336" w:rsidRPr="00365C65" w:rsidTr="007B148D">
        <w:tc>
          <w:tcPr>
            <w:tcW w:w="4536" w:type="dxa"/>
          </w:tcPr>
          <w:p w:rsidR="00420336" w:rsidRPr="00365C65" w:rsidRDefault="00420336" w:rsidP="007B148D">
            <w:pPr>
              <w:jc w:val="center"/>
              <w:rPr>
                <w:rFonts w:ascii="GHEA Grapalat" w:hAnsi="GHEA Grapalat"/>
                <w:b/>
                <w:sz w:val="20"/>
                <w:szCs w:val="20"/>
                <w:lang w:val="hy-AM"/>
              </w:rPr>
            </w:pPr>
            <w:r w:rsidRPr="00365C65">
              <w:rPr>
                <w:rFonts w:ascii="GHEA Grapalat" w:hAnsi="GHEA Grapalat"/>
                <w:b/>
                <w:sz w:val="20"/>
                <w:szCs w:val="20"/>
                <w:lang w:val="hy-AM"/>
              </w:rPr>
              <w:t>Покупатель:</w:t>
            </w:r>
          </w:p>
          <w:p w:rsidR="00420336" w:rsidRPr="009E5A71" w:rsidRDefault="00420336" w:rsidP="007B148D">
            <w:pPr>
              <w:jc w:val="center"/>
              <w:rPr>
                <w:rFonts w:ascii="Sylfaen" w:hAnsi="Sylfaen"/>
                <w:sz w:val="20"/>
                <w:szCs w:val="20"/>
                <w:lang w:val="hy-AM"/>
              </w:rPr>
            </w:pPr>
            <w:r w:rsidRPr="009E5A71">
              <w:rPr>
                <w:rFonts w:ascii="Sylfaen" w:hAnsi="Sylfaen"/>
                <w:sz w:val="20"/>
                <w:szCs w:val="20"/>
                <w:lang w:val="hy-AM"/>
              </w:rPr>
              <w:t>Веду №2 НУХ ХАК</w:t>
            </w:r>
          </w:p>
          <w:p w:rsidR="00420336" w:rsidRPr="003F6BAD" w:rsidRDefault="00420336" w:rsidP="007B148D">
            <w:pPr>
              <w:jc w:val="center"/>
              <w:rPr>
                <w:rFonts w:ascii="Sylfaen" w:hAnsi="Sylfaen"/>
                <w:sz w:val="20"/>
                <w:szCs w:val="20"/>
                <w:lang w:val="hy-AM"/>
              </w:rPr>
            </w:pPr>
            <w:r w:rsidRPr="003F6BAD">
              <w:rPr>
                <w:rFonts w:ascii="Sylfaen" w:hAnsi="Sylfaen"/>
                <w:sz w:val="20"/>
                <w:szCs w:val="20"/>
                <w:lang w:val="hy-AM"/>
              </w:rPr>
              <w:t>К. Веди, Касьяна 26/17</w:t>
            </w:r>
          </w:p>
          <w:p w:rsidR="00420336" w:rsidRPr="00753465" w:rsidRDefault="00420336" w:rsidP="007B148D">
            <w:pPr>
              <w:jc w:val="center"/>
              <w:rPr>
                <w:rFonts w:ascii="Sylfaen" w:hAnsi="Sylfaen"/>
                <w:sz w:val="20"/>
                <w:szCs w:val="20"/>
                <w:lang w:val="hy-AM"/>
              </w:rPr>
            </w:pPr>
            <w:r w:rsidRPr="00753465">
              <w:rPr>
                <w:rFonts w:ascii="Sylfaen" w:hAnsi="Sylfaen"/>
                <w:sz w:val="20"/>
                <w:szCs w:val="20"/>
                <w:lang w:val="hy-AM"/>
              </w:rPr>
              <w:lastRenderedPageBreak/>
              <w:t xml:space="preserve">ЗАО «АКБА БАНК»   </w:t>
            </w:r>
          </w:p>
          <w:p w:rsidR="00420336" w:rsidRPr="009E5A71" w:rsidRDefault="00420336" w:rsidP="007B148D">
            <w:pPr>
              <w:jc w:val="center"/>
              <w:rPr>
                <w:rFonts w:ascii="Sylfaen" w:hAnsi="Sylfaen"/>
                <w:sz w:val="20"/>
                <w:szCs w:val="20"/>
                <w:lang w:val="hy-AM"/>
              </w:rPr>
            </w:pPr>
            <w:r w:rsidRPr="00753465">
              <w:rPr>
                <w:rFonts w:ascii="Sylfaen" w:hAnsi="Sylfaen"/>
                <w:sz w:val="20"/>
                <w:szCs w:val="20"/>
                <w:lang w:val="hy-AM"/>
              </w:rPr>
              <w:t>З/Р</w:t>
            </w:r>
            <w:r>
              <w:rPr>
                <w:rFonts w:ascii="Sylfaen" w:hAnsi="Sylfaen" w:cs="Arial"/>
                <w:color w:val="2C2D2E"/>
                <w:sz w:val="23"/>
                <w:szCs w:val="23"/>
                <w:shd w:val="clear" w:color="auto" w:fill="FFFFFF"/>
                <w:lang w:val="hy-AM"/>
              </w:rPr>
              <w:t>220123350039000</w:t>
            </w:r>
          </w:p>
          <w:p w:rsidR="00420336" w:rsidRPr="009E5A71" w:rsidRDefault="00420336" w:rsidP="007B148D">
            <w:pPr>
              <w:jc w:val="center"/>
              <w:rPr>
                <w:rFonts w:ascii="Sylfaen" w:hAnsi="Sylfaen"/>
                <w:sz w:val="20"/>
                <w:szCs w:val="20"/>
                <w:lang w:val="hy-AM"/>
              </w:rPr>
            </w:pPr>
            <w:r w:rsidRPr="00753465">
              <w:rPr>
                <w:rFonts w:ascii="Sylfaen" w:hAnsi="Sylfaen"/>
                <w:sz w:val="20"/>
                <w:szCs w:val="20"/>
                <w:lang w:val="hy-AM"/>
              </w:rPr>
              <w:t xml:space="preserve">АВК  </w:t>
            </w:r>
            <w:r w:rsidRPr="004C3AC4">
              <w:rPr>
                <w:rFonts w:ascii="Arial" w:hAnsi="Arial" w:cs="Arial"/>
                <w:color w:val="2C2D2E"/>
                <w:sz w:val="23"/>
                <w:szCs w:val="23"/>
                <w:shd w:val="clear" w:color="auto" w:fill="FFFFFF"/>
                <w:lang w:val="hy-AM"/>
              </w:rPr>
              <w:t>04104775</w:t>
            </w:r>
          </w:p>
          <w:p w:rsidR="00420336" w:rsidRPr="00753465" w:rsidRDefault="00420336" w:rsidP="007B148D">
            <w:pPr>
              <w:jc w:val="center"/>
              <w:rPr>
                <w:rFonts w:ascii="Sylfaen" w:hAnsi="Sylfaen"/>
                <w:sz w:val="20"/>
                <w:szCs w:val="20"/>
                <w:lang w:val="hy-AM"/>
              </w:rPr>
            </w:pPr>
            <w:r>
              <w:rPr>
                <w:rFonts w:ascii="Sylfaen" w:hAnsi="Sylfaen"/>
                <w:sz w:val="20"/>
                <w:szCs w:val="20"/>
                <w:lang w:val="hy-AM"/>
              </w:rPr>
              <w:t>: Ж. Аветисян</w:t>
            </w:r>
          </w:p>
          <w:p w:rsidR="00420336" w:rsidRPr="00365C65" w:rsidRDefault="00420336" w:rsidP="007B148D">
            <w:pPr>
              <w:rPr>
                <w:rFonts w:ascii="GHEA Grapalat" w:hAnsi="GHEA Grapalat"/>
                <w:sz w:val="20"/>
                <w:szCs w:val="20"/>
                <w:lang w:val="hy-AM"/>
              </w:rPr>
            </w:pPr>
          </w:p>
          <w:p w:rsidR="00420336" w:rsidRPr="00365C65" w:rsidRDefault="00420336" w:rsidP="007B148D">
            <w:pPr>
              <w:rPr>
                <w:rFonts w:ascii="GHEA Grapalat" w:hAnsi="GHEA Grapalat"/>
                <w:sz w:val="20"/>
                <w:szCs w:val="20"/>
                <w:lang w:val="hy-AM"/>
              </w:rPr>
            </w:pPr>
            <w:r w:rsidRPr="00365C65">
              <w:rPr>
                <w:rFonts w:ascii="GHEA Grapalat" w:hAnsi="GHEA Grapalat"/>
                <w:sz w:val="20"/>
                <w:szCs w:val="20"/>
                <w:lang w:val="hy-AM"/>
              </w:rPr>
              <w:t>----------------------------------------</w:t>
            </w:r>
          </w:p>
          <w:p w:rsidR="00420336" w:rsidRPr="00365C65" w:rsidRDefault="00420336" w:rsidP="007B148D">
            <w:pPr>
              <w:jc w:val="center"/>
              <w:rPr>
                <w:rFonts w:ascii="GHEA Grapalat" w:hAnsi="GHEA Grapalat"/>
                <w:sz w:val="32"/>
                <w:szCs w:val="32"/>
                <w:lang w:val="hy-AM"/>
              </w:rPr>
            </w:pPr>
          </w:p>
          <w:p w:rsidR="00420336" w:rsidRPr="00365C65" w:rsidRDefault="00420336" w:rsidP="007B148D">
            <w:pPr>
              <w:jc w:val="center"/>
              <w:rPr>
                <w:rFonts w:ascii="GHEA Grapalat" w:hAnsi="GHEA Grapalat"/>
                <w:sz w:val="18"/>
                <w:szCs w:val="18"/>
                <w:lang w:val="hy-AM"/>
              </w:rPr>
            </w:pPr>
          </w:p>
        </w:tc>
        <w:tc>
          <w:tcPr>
            <w:tcW w:w="760" w:type="dxa"/>
          </w:tcPr>
          <w:p w:rsidR="00420336" w:rsidRPr="00365C65" w:rsidRDefault="00420336" w:rsidP="007B148D">
            <w:pPr>
              <w:jc w:val="center"/>
              <w:rPr>
                <w:rFonts w:ascii="GHEA Grapalat" w:hAnsi="GHEA Grapalat"/>
                <w:lang w:val="hy-AM"/>
              </w:rPr>
            </w:pPr>
          </w:p>
        </w:tc>
        <w:tc>
          <w:tcPr>
            <w:tcW w:w="4343" w:type="dxa"/>
          </w:tcPr>
          <w:p w:rsidR="00420336" w:rsidRPr="00365C65" w:rsidRDefault="00420336" w:rsidP="007B148D">
            <w:pPr>
              <w:jc w:val="center"/>
              <w:rPr>
                <w:rFonts w:ascii="GHEA Grapalat" w:hAnsi="GHEA Grapalat" w:cs="Sylfaen"/>
                <w:b/>
                <w:bCs/>
                <w:lang w:val="hy-AM"/>
              </w:rPr>
            </w:pPr>
            <w:r w:rsidRPr="00365C65">
              <w:rPr>
                <w:rFonts w:ascii="GHEA Grapalat" w:hAnsi="GHEA Grapalat" w:cs="Sylfaen"/>
                <w:b/>
                <w:bCs/>
                <w:lang w:val="hy-AM"/>
              </w:rPr>
              <w:t>ПРОДАВЕЦ</w:t>
            </w:r>
          </w:p>
          <w:p w:rsidR="00420336" w:rsidRPr="00365C65" w:rsidRDefault="00420336" w:rsidP="007B148D">
            <w:pPr>
              <w:jc w:val="center"/>
              <w:rPr>
                <w:rFonts w:ascii="GHEA Grapalat" w:hAnsi="GHEA Grapalat"/>
                <w:lang w:val="hy-AM"/>
              </w:rPr>
            </w:pPr>
          </w:p>
          <w:p w:rsidR="00420336" w:rsidRPr="00365C65" w:rsidRDefault="00420336" w:rsidP="007B148D">
            <w:pPr>
              <w:jc w:val="center"/>
              <w:rPr>
                <w:rFonts w:ascii="GHEA Grapalat" w:hAnsi="GHEA Grapalat"/>
                <w:lang w:val="hy-AM"/>
              </w:rPr>
            </w:pPr>
          </w:p>
          <w:p w:rsidR="00420336" w:rsidRPr="00365C65" w:rsidRDefault="00420336" w:rsidP="007B148D">
            <w:pPr>
              <w:jc w:val="center"/>
              <w:rPr>
                <w:rFonts w:ascii="GHEA Grapalat" w:hAnsi="GHEA Grapalat"/>
                <w:lang w:val="hy-AM"/>
              </w:rPr>
            </w:pPr>
            <w:r w:rsidRPr="00365C65">
              <w:rPr>
                <w:rFonts w:ascii="GHEA Grapalat" w:hAnsi="GHEA Grapalat"/>
                <w:lang w:val="hy-AM"/>
              </w:rPr>
              <w:t>-------------------------------------</w:t>
            </w:r>
          </w:p>
          <w:p w:rsidR="00420336" w:rsidRPr="00365C65" w:rsidRDefault="00420336" w:rsidP="007B148D">
            <w:pPr>
              <w:jc w:val="center"/>
              <w:rPr>
                <w:rFonts w:ascii="GHEA Grapalat" w:hAnsi="GHEA Grapalat"/>
                <w:sz w:val="18"/>
                <w:szCs w:val="18"/>
              </w:rPr>
            </w:pPr>
            <w:r w:rsidRPr="00365C65">
              <w:rPr>
                <w:rFonts w:ascii="GHEA Grapalat" w:hAnsi="GHEA Grapalat"/>
                <w:sz w:val="18"/>
                <w:szCs w:val="18"/>
              </w:rPr>
              <w:t>/</w:t>
            </w:r>
            <w:r w:rsidRPr="00365C65">
              <w:rPr>
                <w:rFonts w:ascii="GHEA Grapalat" w:hAnsi="GHEA Grapalat" w:cs="Sylfaen"/>
                <w:sz w:val="18"/>
                <w:szCs w:val="18"/>
                <w:lang w:val="hy-AM"/>
              </w:rPr>
              <w:t>подпись</w:t>
            </w:r>
            <w:r w:rsidRPr="00365C65">
              <w:rPr>
                <w:rFonts w:ascii="GHEA Grapalat" w:hAnsi="GHEA Grapalat"/>
                <w:sz w:val="18"/>
                <w:szCs w:val="18"/>
              </w:rPr>
              <w:t>/</w:t>
            </w:r>
          </w:p>
          <w:p w:rsidR="00420336" w:rsidRPr="00365C65" w:rsidRDefault="00420336" w:rsidP="007B148D">
            <w:pPr>
              <w:jc w:val="center"/>
              <w:rPr>
                <w:rFonts w:ascii="GHEA Grapalat" w:hAnsi="GHEA Grapalat"/>
                <w:sz w:val="22"/>
                <w:szCs w:val="22"/>
                <w:lang w:val="hy-AM"/>
              </w:rPr>
            </w:pPr>
            <w:r w:rsidRPr="00365C65">
              <w:rPr>
                <w:rFonts w:ascii="GHEA Grapalat" w:hAnsi="GHEA Grapalat" w:cs="Sylfaen"/>
                <w:sz w:val="18"/>
                <w:szCs w:val="18"/>
                <w:lang w:val="hy-AM"/>
              </w:rPr>
              <w:t>К:</w:t>
            </w:r>
            <w:r w:rsidRPr="00365C65">
              <w:rPr>
                <w:rFonts w:ascii="GHEA Grapalat" w:hAnsi="GHEA Grapalat"/>
                <w:sz w:val="18"/>
                <w:szCs w:val="18"/>
                <w:lang w:val="hy-AM"/>
              </w:rPr>
              <w:t>.</w:t>
            </w:r>
            <w:r w:rsidRPr="00365C65">
              <w:rPr>
                <w:rFonts w:ascii="GHEA Grapalat" w:hAnsi="GHEA Grapalat" w:cs="Sylfaen"/>
                <w:sz w:val="18"/>
                <w:szCs w:val="18"/>
                <w:lang w:val="hy-AM"/>
              </w:rPr>
              <w:t>Т:</w:t>
            </w:r>
          </w:p>
        </w:tc>
      </w:tr>
    </w:tbl>
    <w:p w:rsidR="00420336" w:rsidRPr="00365C65" w:rsidRDefault="00420336" w:rsidP="00420336">
      <w:pPr>
        <w:rPr>
          <w:rFonts w:ascii="GHEA Grapalat" w:hAnsi="GHEA Grapalat"/>
          <w:sz w:val="20"/>
        </w:rPr>
        <w:sectPr w:rsidR="00420336" w:rsidRPr="00365C65" w:rsidSect="00CD163E">
          <w:footnotePr>
            <w:pos w:val="beneathText"/>
          </w:footnotePr>
          <w:pgSz w:w="16838" w:h="11906" w:orient="landscape" w:code="9"/>
          <w:pgMar w:top="0" w:right="533" w:bottom="851" w:left="720" w:header="562" w:footer="562" w:gutter="0"/>
          <w:cols w:space="720"/>
        </w:sectPr>
      </w:pPr>
    </w:p>
    <w:p w:rsidR="00420336" w:rsidRDefault="00420336" w:rsidP="00420336"/>
    <w:p w:rsidR="00E12B8D" w:rsidRPr="00C044AA" w:rsidRDefault="00E12B8D"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Default="00BD0664" w:rsidP="00E12B8D">
      <w:pPr>
        <w:widowControl w:val="0"/>
        <w:spacing w:after="160"/>
        <w:jc w:val="center"/>
        <w:rPr>
          <w:rFonts w:ascii="GHEA Grapalat" w:hAnsi="GHEA Grapalat"/>
        </w:rPr>
      </w:pPr>
    </w:p>
    <w:p w:rsidR="00420336" w:rsidRDefault="00420336" w:rsidP="00E12B8D">
      <w:pPr>
        <w:widowControl w:val="0"/>
        <w:spacing w:after="160"/>
        <w:jc w:val="center"/>
        <w:rPr>
          <w:rFonts w:ascii="GHEA Grapalat" w:hAnsi="GHEA Grapalat"/>
        </w:rPr>
      </w:pPr>
    </w:p>
    <w:p w:rsidR="00420336" w:rsidRDefault="00420336" w:rsidP="00E12B8D">
      <w:pPr>
        <w:widowControl w:val="0"/>
        <w:spacing w:after="160"/>
        <w:jc w:val="center"/>
        <w:rPr>
          <w:rFonts w:ascii="GHEA Grapalat" w:hAnsi="GHEA Grapalat"/>
        </w:rPr>
      </w:pPr>
    </w:p>
    <w:p w:rsidR="00420336" w:rsidRPr="00C044AA" w:rsidRDefault="00420336"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BD0664" w:rsidRPr="00C044AA" w:rsidRDefault="00BD0664"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C607C0">
        <w:rPr>
          <w:rFonts w:ascii="GHEA Grapalat" w:hAnsi="GHEA Grapalat" w:cs="Sylfaen"/>
          <w:b/>
          <w:lang w:val="hy-AM"/>
        </w:rPr>
        <w:t>V2M-GHAPDZB-25/01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proofErr w:type="gramStart"/>
            <w:r w:rsidRPr="002C3F4E">
              <w:rPr>
                <w:rFonts w:ascii="GHEA Grapalat" w:hAnsi="GHEA Grapalat"/>
                <w:sz w:val="20"/>
                <w:szCs w:val="20"/>
              </w:rPr>
              <w:t>Р</w:t>
            </w:r>
            <w:proofErr w:type="gramEnd"/>
            <w:r w:rsidRPr="002C3F4E">
              <w:rPr>
                <w:rFonts w:ascii="GHEA Grapalat" w:hAnsi="GHEA Grapalat"/>
                <w:sz w:val="20"/>
                <w:szCs w:val="20"/>
              </w:rPr>
              <w:t>/С____________________________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proofErr w:type="gramStart"/>
            <w:r w:rsidRPr="002C3F4E">
              <w:rPr>
                <w:rFonts w:ascii="GHEA Grapalat" w:hAnsi="GHEA Grapalat"/>
                <w:sz w:val="20"/>
                <w:szCs w:val="20"/>
              </w:rPr>
              <w:t>Р</w:t>
            </w:r>
            <w:proofErr w:type="gramEnd"/>
            <w:r w:rsidRPr="002C3F4E">
              <w:rPr>
                <w:rFonts w:ascii="GHEA Grapalat" w:hAnsi="GHEA Grapalat"/>
                <w:sz w:val="20"/>
                <w:szCs w:val="20"/>
              </w:rPr>
              <w:t>/С_______________________________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lastRenderedPageBreak/>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proofErr w:type="gramStart"/>
      <w:r w:rsidRPr="002C3F4E">
        <w:rPr>
          <w:rFonts w:ascii="GHEA Grapalat" w:hAnsi="GHEA Grapalat"/>
          <w:snapToGrid w:val="0"/>
          <w:sz w:val="20"/>
          <w:szCs w:val="20"/>
        </w:rPr>
        <w:t>,</w:t>
      </w:r>
      <w:r w:rsidRPr="002C3F4E">
        <w:rPr>
          <w:rFonts w:ascii="GHEA Grapalat" w:hAnsi="GHEA Grapalat"/>
          <w:sz w:val="20"/>
          <w:szCs w:val="20"/>
        </w:rPr>
        <w:t>я</w:t>
      </w:r>
      <w:proofErr w:type="gramEnd"/>
      <w:r w:rsidRPr="002C3F4E">
        <w:rPr>
          <w:rFonts w:ascii="GHEA Grapalat" w:hAnsi="GHEA Grapalat"/>
          <w:sz w:val="20"/>
          <w:szCs w:val="20"/>
        </w:rPr>
        <w:t>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footerReference w:type="default" r:id="rId14"/>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A58" w:rsidRDefault="00D07A58" w:rsidP="00E12B8D">
      <w:r>
        <w:separator/>
      </w:r>
    </w:p>
  </w:endnote>
  <w:endnote w:type="continuationSeparator" w:id="0">
    <w:p w:rsidR="00D07A58" w:rsidRDefault="00D07A58"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090D93" w:rsidRPr="00C861E9" w:rsidRDefault="00090D93">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20336">
          <w:rPr>
            <w:rFonts w:ascii="GHEA Grapalat" w:hAnsi="GHEA Grapalat"/>
            <w:noProof/>
            <w:sz w:val="24"/>
            <w:szCs w:val="24"/>
          </w:rPr>
          <w:t>118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A58" w:rsidRDefault="00D07A58" w:rsidP="00E12B8D">
      <w:r>
        <w:separator/>
      </w:r>
    </w:p>
  </w:footnote>
  <w:footnote w:type="continuationSeparator" w:id="0">
    <w:p w:rsidR="00D07A58" w:rsidRDefault="00D07A58" w:rsidP="00E12B8D">
      <w:r>
        <w:continuationSeparator/>
      </w:r>
    </w:p>
  </w:footnote>
  <w:footnote w:id="1">
    <w:p w:rsidR="00090D93" w:rsidRPr="00ED3BA4" w:rsidRDefault="00090D93" w:rsidP="00E12B8D">
      <w:pPr>
        <w:pStyle w:val="af2"/>
        <w:jc w:val="both"/>
        <w:rPr>
          <w:rFonts w:asciiTheme="minorHAnsi" w:hAnsiTheme="minorHAnsi"/>
          <w:i/>
          <w:lang w:val="hy-AM"/>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"BMAPDzB", соответственно словами  "GHAPDzB" и "HMAAPDzB",</w:t>
      </w:r>
    </w:p>
  </w:footnote>
  <w:footnote w:id="2">
    <w:p w:rsidR="00090D93" w:rsidRPr="008842CE" w:rsidRDefault="00090D93"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090D93" w:rsidRPr="00541313" w:rsidRDefault="00090D93"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rsidR="00090D93" w:rsidRPr="00DB4FE3" w:rsidRDefault="00090D93"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090D93" w:rsidRPr="00DB4FE3" w:rsidRDefault="00090D93"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090D93" w:rsidRDefault="00090D93"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090D93" w:rsidRPr="00D3436F" w:rsidRDefault="00090D93"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090D93" w:rsidRPr="008842CE" w:rsidRDefault="00090D93" w:rsidP="00E12B8D">
      <w:pPr>
        <w:pStyle w:val="af2"/>
        <w:widowControl w:val="0"/>
        <w:jc w:val="both"/>
        <w:rPr>
          <w:rFonts w:ascii="GHEA Grapalat" w:hAnsi="GHEA Grapalat"/>
          <w:lang w:val="af-ZA"/>
        </w:rPr>
      </w:pPr>
    </w:p>
    <w:p w:rsidR="00090D93" w:rsidRPr="008842CE" w:rsidRDefault="00090D93" w:rsidP="00E12B8D">
      <w:pPr>
        <w:pStyle w:val="af2"/>
        <w:widowControl w:val="0"/>
        <w:jc w:val="both"/>
        <w:rPr>
          <w:rFonts w:ascii="GHEA Grapalat" w:hAnsi="GHEA Grapalat"/>
          <w:lang w:val="af-ZA"/>
        </w:rPr>
      </w:pPr>
    </w:p>
  </w:footnote>
  <w:footnote w:id="4">
    <w:p w:rsidR="00090D93" w:rsidRPr="00CD6B60" w:rsidRDefault="00090D93"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90D93" w:rsidRPr="00CD6B60" w:rsidRDefault="00090D93"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90D93" w:rsidRPr="00CD6B60" w:rsidRDefault="00090D93"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90D93" w:rsidRPr="00CD6B60" w:rsidRDefault="00090D93"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090D93" w:rsidRPr="00CA2B01" w:rsidRDefault="00090D93"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090D93" w:rsidRPr="00CA2B01" w:rsidRDefault="00090D93"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090D93" w:rsidRPr="00CA2B01" w:rsidRDefault="00090D93"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090D93" w:rsidRPr="005D5092" w:rsidRDefault="00090D93"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090D93" w:rsidRPr="0034222E" w:rsidDel="00932115" w:rsidRDefault="00090D93"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090D93" w:rsidRPr="00D3436F" w:rsidRDefault="00090D93"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90D93" w:rsidRPr="000811C1" w:rsidRDefault="00090D93" w:rsidP="00E12B8D">
      <w:pPr>
        <w:pStyle w:val="af2"/>
        <w:rPr>
          <w:rFonts w:asciiTheme="minorHAnsi" w:hAnsiTheme="minorHAnsi"/>
        </w:rPr>
      </w:pPr>
    </w:p>
  </w:footnote>
  <w:footnote w:id="8">
    <w:p w:rsidR="00090D93" w:rsidRPr="00FE2AA4" w:rsidRDefault="00090D93"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090D93" w:rsidRPr="008842CE" w:rsidRDefault="00090D93"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90D93" w:rsidRPr="000811C1" w:rsidRDefault="00090D93" w:rsidP="00E12B8D">
      <w:pPr>
        <w:pStyle w:val="af2"/>
        <w:rPr>
          <w:lang w:val="af-ZA"/>
        </w:rPr>
      </w:pPr>
    </w:p>
  </w:footnote>
  <w:footnote w:id="10">
    <w:p w:rsidR="00090D93" w:rsidRDefault="00090D93" w:rsidP="00E12B8D">
      <w:pPr>
        <w:pStyle w:val="af2"/>
        <w:jc w:val="both"/>
        <w:rPr>
          <w:rFonts w:ascii="GHEA Grapalat" w:hAnsi="GHEA Grapalat"/>
          <w:i/>
          <w:lang w:val="hy-AM"/>
        </w:rPr>
      </w:pPr>
    </w:p>
    <w:p w:rsidR="00090D93" w:rsidRPr="002227A9" w:rsidRDefault="00090D93"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090D93" w:rsidRPr="00636142" w:rsidRDefault="00090D93"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090D93" w:rsidRPr="0092041F" w:rsidRDefault="00090D93"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 xml:space="preserve">в рамках данной процедуры применяется регулирование, установленное абзацем 4 пункта 10.2, то вместо абзацев 4 и 5 </w:t>
      </w:r>
      <w:proofErr w:type="gramStart"/>
      <w:r w:rsidRPr="000C74F3">
        <w:rPr>
          <w:rFonts w:ascii="GHEA Grapalat" w:hAnsi="GHEA Grapalat"/>
          <w:i/>
        </w:rPr>
        <w:t>устанавливается следующее условие</w:t>
      </w:r>
      <w:proofErr w:type="gramEnd"/>
      <w:r w:rsidRPr="000C74F3">
        <w:rPr>
          <w:rFonts w:ascii="GHEA Grapalat" w:hAnsi="GHEA Grapalat"/>
          <w:i/>
        </w:rPr>
        <w:t>: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090D93" w:rsidRPr="0092041F" w:rsidRDefault="00090D93" w:rsidP="00E12B8D">
      <w:pPr>
        <w:pStyle w:val="af2"/>
        <w:jc w:val="both"/>
        <w:rPr>
          <w:rFonts w:ascii="GHEA Grapalat" w:hAnsi="GHEA Grapalat"/>
          <w:i/>
        </w:rPr>
      </w:pPr>
    </w:p>
  </w:footnote>
  <w:footnote w:id="11">
    <w:p w:rsidR="00090D93" w:rsidRPr="004A4643" w:rsidRDefault="00090D93"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090D93" w:rsidRPr="008E4439" w:rsidRDefault="00090D93"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90D93" w:rsidRPr="000811C1" w:rsidRDefault="00090D93" w:rsidP="00E12B8D">
      <w:pPr>
        <w:pStyle w:val="af2"/>
        <w:rPr>
          <w:rFonts w:ascii="Sylfaen" w:hAnsi="Sylfaen"/>
          <w:sz w:val="18"/>
          <w:szCs w:val="18"/>
        </w:rPr>
      </w:pPr>
    </w:p>
  </w:footnote>
  <w:footnote w:id="13">
    <w:p w:rsidR="00090D93" w:rsidRPr="00A31673" w:rsidRDefault="00090D93"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090D93" w:rsidRPr="00DE7706" w:rsidRDefault="00090D93"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090D93" w:rsidRPr="008416BA" w:rsidRDefault="00090D93" w:rsidP="00E12B8D">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w:t>
      </w:r>
      <w:proofErr w:type="gramEnd"/>
      <w:r w:rsidRPr="008416BA">
        <w:rPr>
          <w:rFonts w:ascii="GHEA Grapalat" w:hAnsi="GHEA Grapalat"/>
          <w:i/>
        </w:rPr>
        <w:t>,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90D93" w:rsidRDefault="00090D93" w:rsidP="00E12B8D">
      <w:pPr>
        <w:jc w:val="both"/>
      </w:pPr>
    </w:p>
    <w:p w:rsidR="00090D93" w:rsidRPr="008B70EB" w:rsidRDefault="00090D93" w:rsidP="00E12B8D">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90D93" w:rsidRPr="008B70EB" w:rsidRDefault="00090D93"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90D93" w:rsidRPr="008B70EB" w:rsidRDefault="00090D93"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090D93" w:rsidRDefault="00090D93" w:rsidP="00E12B8D">
      <w:pPr>
        <w:jc w:val="both"/>
        <w:rPr>
          <w:rFonts w:asciiTheme="minorHAnsi" w:hAnsiTheme="minorHAnsi"/>
          <w:lang w:val="af-ZA"/>
        </w:rPr>
      </w:pPr>
    </w:p>
  </w:footnote>
  <w:footnote w:id="16">
    <w:p w:rsidR="00090D93" w:rsidRPr="00A25D1B" w:rsidRDefault="00090D93"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090D93" w:rsidRPr="00DC619D" w:rsidRDefault="00090D93"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090D93" w:rsidRPr="00D3436F" w:rsidRDefault="00090D93"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90D93" w:rsidRPr="00D3436F" w:rsidRDefault="00090D93" w:rsidP="00E12B8D">
      <w:pPr>
        <w:pStyle w:val="af2"/>
        <w:rPr>
          <w:lang w:val="es-ES"/>
        </w:rPr>
      </w:pPr>
    </w:p>
  </w:footnote>
  <w:footnote w:id="19">
    <w:p w:rsidR="00090D93" w:rsidRPr="008842CE" w:rsidRDefault="00090D93"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0D93" w:rsidRPr="008842CE" w:rsidRDefault="00090D93" w:rsidP="00E12B8D">
      <w:pPr>
        <w:pStyle w:val="af2"/>
        <w:jc w:val="both"/>
        <w:rPr>
          <w:rFonts w:ascii="GHEA Grapalat" w:hAnsi="GHEA Grapalat"/>
        </w:rPr>
      </w:pPr>
    </w:p>
  </w:footnote>
  <w:footnote w:id="20">
    <w:p w:rsidR="00090D93" w:rsidRPr="008842CE" w:rsidRDefault="00090D93" w:rsidP="00E12B8D">
      <w:pPr>
        <w:pStyle w:val="af2"/>
        <w:jc w:val="both"/>
      </w:pPr>
    </w:p>
  </w:footnote>
  <w:footnote w:id="21">
    <w:p w:rsidR="00090D93" w:rsidRPr="008842CE" w:rsidRDefault="00090D93"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90D93" w:rsidRPr="008842CE" w:rsidRDefault="00090D93" w:rsidP="00E12B8D">
      <w:pPr>
        <w:pStyle w:val="af2"/>
        <w:jc w:val="both"/>
        <w:rPr>
          <w:rFonts w:ascii="GHEA Grapalat" w:hAnsi="GHEA Grapalat"/>
        </w:rPr>
      </w:pPr>
    </w:p>
  </w:footnote>
  <w:footnote w:id="22">
    <w:p w:rsidR="00090D93" w:rsidRPr="008842CE" w:rsidRDefault="00090D93" w:rsidP="00E12B8D">
      <w:pPr>
        <w:pStyle w:val="af2"/>
        <w:jc w:val="both"/>
      </w:pPr>
    </w:p>
  </w:footnote>
  <w:footnote w:id="23">
    <w:p w:rsidR="00090D93" w:rsidRPr="00217344" w:rsidRDefault="00090D93"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090D93" w:rsidRPr="008842CE" w:rsidRDefault="00090D93"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090D93" w:rsidRDefault="00090D93"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90D93" w:rsidRPr="00F21C0D" w:rsidRDefault="00090D93" w:rsidP="00E12B8D">
      <w:pPr>
        <w:pStyle w:val="af2"/>
        <w:widowControl w:val="0"/>
        <w:jc w:val="both"/>
        <w:rPr>
          <w:lang w:val="hy-AM"/>
        </w:rPr>
      </w:pPr>
    </w:p>
  </w:footnote>
  <w:footnote w:id="26">
    <w:p w:rsidR="00090D93" w:rsidRDefault="00090D93"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90D93" w:rsidRDefault="00090D93" w:rsidP="00E12B8D">
      <w:pPr>
        <w:pStyle w:val="af2"/>
        <w:widowControl w:val="0"/>
        <w:jc w:val="both"/>
        <w:rPr>
          <w:rFonts w:ascii="GHEA Grapalat" w:hAnsi="GHEA Grapalat"/>
          <w:i/>
        </w:rPr>
      </w:pPr>
    </w:p>
    <w:p w:rsidR="00090D93" w:rsidRDefault="00090D93" w:rsidP="00E12B8D">
      <w:pPr>
        <w:pStyle w:val="af2"/>
        <w:widowControl w:val="0"/>
        <w:jc w:val="both"/>
        <w:rPr>
          <w:rFonts w:ascii="GHEA Grapalat" w:hAnsi="GHEA Grapalat"/>
          <w:i/>
        </w:rPr>
      </w:pPr>
    </w:p>
    <w:p w:rsidR="00090D93" w:rsidRPr="00EB336B" w:rsidRDefault="00090D93"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90D93" w:rsidRPr="00D3436F" w:rsidRDefault="00090D93" w:rsidP="00E12B8D">
      <w:pPr>
        <w:pStyle w:val="af2"/>
        <w:rPr>
          <w:lang w:val="hy-AM"/>
        </w:rPr>
      </w:pPr>
    </w:p>
  </w:footnote>
  <w:footnote w:id="27">
    <w:p w:rsidR="00090D93" w:rsidRPr="008842CE" w:rsidRDefault="00090D93"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90D93" w:rsidRPr="00E85250" w:rsidRDefault="00090D93" w:rsidP="00E12B8D">
      <w:pPr>
        <w:widowControl w:val="0"/>
        <w:spacing w:after="160" w:line="360" w:lineRule="auto"/>
        <w:ind w:firstLine="709"/>
        <w:jc w:val="both"/>
        <w:rPr>
          <w:rFonts w:ascii="GHEA Grapalat" w:hAnsi="GHEA Grapalat"/>
          <w:lang w:val="hy-AM"/>
        </w:rPr>
      </w:pPr>
    </w:p>
    <w:p w:rsidR="00090D93" w:rsidRPr="00D3436F" w:rsidRDefault="00090D93" w:rsidP="00E12B8D">
      <w:pPr>
        <w:pStyle w:val="af2"/>
        <w:rPr>
          <w:lang w:val="hy-AM"/>
        </w:rPr>
      </w:pPr>
    </w:p>
  </w:footnote>
  <w:footnote w:id="28">
    <w:p w:rsidR="00090D93" w:rsidRPr="00402BC3" w:rsidRDefault="00090D93"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90D93" w:rsidRPr="00552088" w:rsidRDefault="00090D93"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90D93" w:rsidRPr="00D3436F" w:rsidRDefault="00090D93" w:rsidP="00E12B8D">
      <w:pPr>
        <w:pStyle w:val="af2"/>
        <w:rPr>
          <w:lang w:val="hy-AM"/>
        </w:rPr>
      </w:pPr>
    </w:p>
  </w:footnote>
  <w:footnote w:id="29">
    <w:p w:rsidR="00090D93" w:rsidRPr="008842CE" w:rsidRDefault="00090D93"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90D93" w:rsidRPr="00D3436F" w:rsidRDefault="00090D93" w:rsidP="00E12B8D">
      <w:pPr>
        <w:pStyle w:val="af2"/>
        <w:rPr>
          <w:lang w:val="hy-AM"/>
        </w:rPr>
      </w:pPr>
    </w:p>
  </w:footnote>
  <w:footnote w:id="30">
    <w:p w:rsidR="00090D93" w:rsidRPr="00D3436F" w:rsidRDefault="00090D93"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rsidR="00090D93" w:rsidRPr="008842CE" w:rsidRDefault="00090D93"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90D93" w:rsidRPr="00D3436F" w:rsidRDefault="00090D93" w:rsidP="00E12B8D">
      <w:pPr>
        <w:pStyle w:val="af2"/>
        <w:rPr>
          <w:lang w:val="hy-AM"/>
        </w:rPr>
      </w:pPr>
    </w:p>
  </w:footnote>
  <w:footnote w:id="32">
    <w:p w:rsidR="00090D93" w:rsidRPr="008842CE" w:rsidRDefault="00090D93" w:rsidP="00E12B8D">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090D93" w:rsidRPr="008842CE" w:rsidRDefault="00090D93"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90D93" w:rsidRPr="00D3436F" w:rsidRDefault="00090D93" w:rsidP="00E12B8D">
      <w:pPr>
        <w:pStyle w:val="af2"/>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90D93"/>
    <w:rsid w:val="000F7140"/>
    <w:rsid w:val="002062DA"/>
    <w:rsid w:val="00230920"/>
    <w:rsid w:val="002C3F4E"/>
    <w:rsid w:val="00420336"/>
    <w:rsid w:val="00446B99"/>
    <w:rsid w:val="004C494B"/>
    <w:rsid w:val="004D0A48"/>
    <w:rsid w:val="00501D4F"/>
    <w:rsid w:val="005126FF"/>
    <w:rsid w:val="0054508A"/>
    <w:rsid w:val="00597E59"/>
    <w:rsid w:val="007617B2"/>
    <w:rsid w:val="007941A0"/>
    <w:rsid w:val="007C4DE6"/>
    <w:rsid w:val="007E5C72"/>
    <w:rsid w:val="00811B51"/>
    <w:rsid w:val="00825EDD"/>
    <w:rsid w:val="008B1F5B"/>
    <w:rsid w:val="00920D6A"/>
    <w:rsid w:val="009256FD"/>
    <w:rsid w:val="009E3704"/>
    <w:rsid w:val="00AC52E3"/>
    <w:rsid w:val="00BD0664"/>
    <w:rsid w:val="00C044AA"/>
    <w:rsid w:val="00C607C0"/>
    <w:rsid w:val="00C6777D"/>
    <w:rsid w:val="00CC23DA"/>
    <w:rsid w:val="00D07A58"/>
    <w:rsid w:val="00D30F10"/>
    <w:rsid w:val="00E12B8D"/>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hyperlink" Target="https://www.onlinedoctranslator.com/ru/?utm_source=onlinedoctranslator&amp;utm_medium=docx&amp;utm_campaign=attributio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118</Pages>
  <Words>27402</Words>
  <Characters>156193</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Sona</cp:lastModifiedBy>
  <cp:revision>22</cp:revision>
  <dcterms:created xsi:type="dcterms:W3CDTF">2023-12-15T08:42:00Z</dcterms:created>
  <dcterms:modified xsi:type="dcterms:W3CDTF">2024-12-04T08:26:00Z</dcterms:modified>
</cp:coreProperties>
</file>